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6D94F" w14:textId="6ABDDF88" w:rsidR="008505C1" w:rsidRPr="00907079" w:rsidRDefault="008505C1" w:rsidP="008505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EELNÕU</w:t>
      </w:r>
    </w:p>
    <w:p w14:paraId="48B7C277" w14:textId="42EAE71F" w:rsidR="008505C1" w:rsidRPr="00907079" w:rsidRDefault="00250681" w:rsidP="008505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22D7">
        <w:rPr>
          <w:rFonts w:ascii="Times New Roman" w:hAnsi="Times New Roman" w:cs="Times New Roman"/>
          <w:sz w:val="24"/>
          <w:szCs w:val="24"/>
        </w:rPr>
        <w:t>4</w:t>
      </w:r>
      <w:r w:rsidR="00BE7BAF" w:rsidRPr="00907079">
        <w:rPr>
          <w:rFonts w:ascii="Times New Roman" w:hAnsi="Times New Roman" w:cs="Times New Roman"/>
          <w:sz w:val="24"/>
          <w:szCs w:val="24"/>
        </w:rPr>
        <w:t>.</w:t>
      </w:r>
      <w:r w:rsidR="008F687F" w:rsidRPr="0090707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="00BE7BAF" w:rsidRPr="00907079">
        <w:rPr>
          <w:rFonts w:ascii="Times New Roman" w:hAnsi="Times New Roman" w:cs="Times New Roman"/>
          <w:sz w:val="24"/>
          <w:szCs w:val="24"/>
        </w:rPr>
        <w:t>.202</w:t>
      </w:r>
      <w:r w:rsidR="008F687F" w:rsidRPr="00907079">
        <w:rPr>
          <w:rFonts w:ascii="Times New Roman" w:hAnsi="Times New Roman" w:cs="Times New Roman"/>
          <w:sz w:val="24"/>
          <w:szCs w:val="24"/>
        </w:rPr>
        <w:t>4</w:t>
      </w:r>
    </w:p>
    <w:p w14:paraId="23D24880" w14:textId="77777777" w:rsidR="008505C1" w:rsidRPr="00907079" w:rsidRDefault="008505C1" w:rsidP="008505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B9CF1A" w14:textId="0FFC1A20" w:rsidR="00BC1C12" w:rsidRPr="00907079" w:rsidRDefault="00017836" w:rsidP="008505C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56308925"/>
      <w:r w:rsidRPr="00907079">
        <w:rPr>
          <w:rFonts w:ascii="Times New Roman" w:hAnsi="Times New Roman" w:cs="Times New Roman"/>
          <w:b/>
          <w:bCs/>
          <w:sz w:val="32"/>
          <w:szCs w:val="32"/>
        </w:rPr>
        <w:t>Ehitusseadustiku</w:t>
      </w:r>
      <w:r w:rsidR="00A53421" w:rsidRPr="00907079">
        <w:rPr>
          <w:rFonts w:ascii="Times New Roman" w:hAnsi="Times New Roman" w:cs="Times New Roman"/>
          <w:b/>
          <w:bCs/>
          <w:sz w:val="32"/>
          <w:szCs w:val="32"/>
        </w:rPr>
        <w:t>, halduskoostöö seaduse</w:t>
      </w:r>
      <w:r w:rsidRPr="00907079">
        <w:rPr>
          <w:rFonts w:ascii="Times New Roman" w:hAnsi="Times New Roman" w:cs="Times New Roman"/>
          <w:b/>
          <w:bCs/>
          <w:sz w:val="32"/>
          <w:szCs w:val="32"/>
        </w:rPr>
        <w:t xml:space="preserve"> ja veeseaduse muutmise seadus</w:t>
      </w:r>
    </w:p>
    <w:bookmarkEnd w:id="0"/>
    <w:p w14:paraId="76AF7804" w14:textId="77777777" w:rsidR="00247A1E" w:rsidRPr="00907079" w:rsidRDefault="00247A1E" w:rsidP="008505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FBF96F" w14:textId="7C6C770A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Pr="00907079">
        <w:rPr>
          <w:rFonts w:ascii="Times New Roman" w:hAnsi="Times New Roman" w:cs="Times New Roman"/>
          <w:b/>
          <w:bCs/>
          <w:sz w:val="24"/>
          <w:szCs w:val="24"/>
        </w:rPr>
        <w:t>Ehitusseadustiku muutmine</w:t>
      </w:r>
    </w:p>
    <w:p w14:paraId="22164F19" w14:textId="77777777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657387" w14:textId="5B7F9008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Ehitusseadustikus tehakse järgmised muudatused:</w:t>
      </w:r>
    </w:p>
    <w:p w14:paraId="7AF0ECA2" w14:textId="77777777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2C3D4C" w14:textId="06700EC7" w:rsidR="007068C2" w:rsidRPr="00907079" w:rsidRDefault="00D215A0" w:rsidP="00D21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Pr="00907079">
        <w:rPr>
          <w:rFonts w:ascii="Times New Roman" w:hAnsi="Times New Roman" w:cs="Times New Roman"/>
          <w:sz w:val="24"/>
          <w:szCs w:val="24"/>
        </w:rPr>
        <w:t xml:space="preserve"> 122 lõi</w:t>
      </w:r>
      <w:r w:rsidR="007068C2" w:rsidRPr="00907079">
        <w:rPr>
          <w:rFonts w:ascii="Times New Roman" w:hAnsi="Times New Roman" w:cs="Times New Roman"/>
          <w:sz w:val="24"/>
          <w:szCs w:val="24"/>
        </w:rPr>
        <w:t>ge</w:t>
      </w:r>
      <w:r w:rsidRPr="00907079">
        <w:rPr>
          <w:rFonts w:ascii="Times New Roman" w:hAnsi="Times New Roman" w:cs="Times New Roman"/>
          <w:sz w:val="24"/>
          <w:szCs w:val="24"/>
        </w:rPr>
        <w:t xml:space="preserve"> 2 </w:t>
      </w:r>
      <w:r w:rsidR="007068C2" w:rsidRPr="0090707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65C1F2B" w14:textId="39ADC8D5" w:rsidR="007068C2" w:rsidRPr="00907079" w:rsidRDefault="007068C2" w:rsidP="00D21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„(2) Puurkaevu ja -augu ümberehitamisele kohaldatakse käesoleva seadustiku </w:t>
      </w:r>
      <w:commentRangeStart w:id="1"/>
      <w:r w:rsidRPr="00907079">
        <w:rPr>
          <w:rFonts w:ascii="Times New Roman" w:hAnsi="Times New Roman" w:cs="Times New Roman"/>
          <w:sz w:val="24"/>
          <w:szCs w:val="24"/>
        </w:rPr>
        <w:t>§-</w:t>
      </w:r>
      <w:ins w:id="2" w:author="Merike Koppel JM" w:date="2024-09-03T15:25:00Z">
        <w:r w:rsidR="00EB511A">
          <w:rPr>
            <w:rFonts w:ascii="Times New Roman" w:hAnsi="Times New Roman" w:cs="Times New Roman"/>
            <w:sz w:val="24"/>
            <w:szCs w:val="24"/>
          </w:rPr>
          <w:t>e</w:t>
        </w:r>
      </w:ins>
      <w:del w:id="3" w:author="Merike Koppel JM" w:date="2024-09-03T15:25:00Z">
        <w:r w:rsidRPr="00907079" w:rsidDel="00EB511A">
          <w:rPr>
            <w:rFonts w:ascii="Times New Roman" w:hAnsi="Times New Roman" w:cs="Times New Roman"/>
            <w:sz w:val="24"/>
            <w:szCs w:val="24"/>
          </w:rPr>
          <w:delText>des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123</w:t>
      </w:r>
      <w:r w:rsidR="007858E3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125</w:t>
      </w:r>
      <w:r w:rsidR="007858E3" w:rsidRPr="00907079">
        <w:rPr>
          <w:rFonts w:ascii="Times New Roman" w:hAnsi="Times New Roman" w:cs="Times New Roman"/>
          <w:sz w:val="24"/>
          <w:szCs w:val="24"/>
        </w:rPr>
        <w:t xml:space="preserve"> ja</w:t>
      </w:r>
      <w:r w:rsidR="008F5F86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Pr="00907079">
        <w:rPr>
          <w:rFonts w:ascii="Times New Roman" w:hAnsi="Times New Roman" w:cs="Times New Roman"/>
          <w:sz w:val="24"/>
          <w:szCs w:val="24"/>
        </w:rPr>
        <w:t>126</w:t>
      </w:r>
      <w:del w:id="4" w:author="Merike Koppel JM" w:date="2024-09-03T15:25:00Z">
        <w:r w:rsidRPr="00907079" w:rsidDel="00EB511A">
          <w:rPr>
            <w:rFonts w:ascii="Times New Roman" w:hAnsi="Times New Roman" w:cs="Times New Roman"/>
            <w:sz w:val="24"/>
            <w:szCs w:val="24"/>
          </w:rPr>
          <w:delText xml:space="preserve"> sätestatut</w:delText>
        </w:r>
      </w:del>
      <w:r w:rsidRPr="00907079">
        <w:rPr>
          <w:rFonts w:ascii="Times New Roman" w:hAnsi="Times New Roman" w:cs="Times New Roman"/>
          <w:sz w:val="24"/>
          <w:szCs w:val="24"/>
        </w:rPr>
        <w:t>.</w:t>
      </w:r>
      <w:commentRangeEnd w:id="1"/>
      <w:r w:rsidR="00D07A8F">
        <w:rPr>
          <w:rStyle w:val="Kommentaariviide"/>
        </w:rPr>
        <w:commentReference w:id="1"/>
      </w:r>
      <w:r w:rsidR="00074923"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67903F58" w14:textId="77777777" w:rsidR="00640593" w:rsidRPr="00907079" w:rsidRDefault="0064059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0B624" w14:textId="413E6246" w:rsidR="003673E3" w:rsidRPr="00907079" w:rsidRDefault="003673E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07079">
        <w:rPr>
          <w:rFonts w:ascii="Times New Roman" w:hAnsi="Times New Roman" w:cs="Times New Roman"/>
          <w:sz w:val="24"/>
          <w:szCs w:val="24"/>
        </w:rPr>
        <w:t xml:space="preserve"> paragrahvi 123 lõikest 3 jäetakse välja </w:t>
      </w:r>
      <w:r w:rsidR="00123E34" w:rsidRPr="00907079">
        <w:rPr>
          <w:rFonts w:ascii="Times New Roman" w:hAnsi="Times New Roman" w:cs="Times New Roman"/>
          <w:sz w:val="24"/>
          <w:szCs w:val="24"/>
        </w:rPr>
        <w:t xml:space="preserve">sõnad </w:t>
      </w:r>
      <w:r w:rsidRPr="00907079">
        <w:rPr>
          <w:rFonts w:ascii="Times New Roman" w:hAnsi="Times New Roman" w:cs="Times New Roman"/>
          <w:sz w:val="24"/>
          <w:szCs w:val="24"/>
        </w:rPr>
        <w:t>„puurkaevu või -augu ümbertegemine,“;</w:t>
      </w:r>
    </w:p>
    <w:p w14:paraId="3EB898C3" w14:textId="77777777" w:rsidR="003673E3" w:rsidRPr="00907079" w:rsidRDefault="003673E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50EAC9" w14:textId="6BEF93D4" w:rsidR="00640593" w:rsidRPr="00907079" w:rsidRDefault="0093745C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4059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40593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640593" w:rsidRPr="00907079">
        <w:rPr>
          <w:rFonts w:ascii="Times New Roman" w:hAnsi="Times New Roman" w:cs="Times New Roman"/>
          <w:sz w:val="24"/>
          <w:szCs w:val="24"/>
        </w:rPr>
        <w:t xml:space="preserve"> 124 lõikes 2 asendatakse sõna „arengukava“ sõnadega „arendamise kava“;</w:t>
      </w:r>
    </w:p>
    <w:p w14:paraId="24B85693" w14:textId="77777777" w:rsidR="001D3785" w:rsidRPr="00907079" w:rsidRDefault="001D3785" w:rsidP="00D927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A9EA01" w14:textId="114CDF84" w:rsidR="001D3785" w:rsidRPr="00907079" w:rsidRDefault="000E283C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50955829"/>
      <w:r w:rsidRPr="00907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D3785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126 lõige 1 muudetakse ja sõnastatakse järgmiselt:</w:t>
      </w:r>
    </w:p>
    <w:p w14:paraId="61072A8A" w14:textId="61826998" w:rsidR="001D3785" w:rsidRPr="00907079" w:rsidRDefault="001D378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„(1) Pädev asutus kooskõlastab puurkaevu või -augu ehitusloa taotluse Keskkonnaametiga</w:t>
      </w:r>
      <w:r w:rsidR="00A83906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kui:</w:t>
      </w:r>
    </w:p>
    <w:p w14:paraId="41340E4C" w14:textId="2218054D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1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) rajatakse või ehitatakse ümber puurkaev, millest kavatsetakse võtta põhjavett rohkem kui 10 kuupmeetrit ööpäevas või rohkem kui 150 kuupmeetrit kuus või </w:t>
      </w:r>
      <w:r w:rsidR="00A83906" w:rsidRPr="00907079">
        <w:rPr>
          <w:rFonts w:ascii="Times New Roman" w:hAnsi="Times New Roman" w:cs="Times New Roman"/>
          <w:sz w:val="24"/>
          <w:szCs w:val="24"/>
        </w:rPr>
        <w:t>rohkem kui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50 inimese jaoks;</w:t>
      </w:r>
    </w:p>
    <w:p w14:paraId="0515618A" w14:textId="250694FC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2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 või ehitatakse ümber avatud maasoojussüsteemi puurkaev;</w:t>
      </w:r>
    </w:p>
    <w:p w14:paraId="204B9C23" w14:textId="04E46F87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3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 maasoojussüsteem</w:t>
      </w:r>
      <w:r w:rsidR="00413A47" w:rsidRPr="00907079">
        <w:rPr>
          <w:rFonts w:ascii="Times New Roman" w:hAnsi="Times New Roman" w:cs="Times New Roman"/>
          <w:sz w:val="24"/>
          <w:szCs w:val="24"/>
        </w:rPr>
        <w:t>i puurkaev või -auk</w:t>
      </w:r>
      <w:r w:rsidR="009605BD" w:rsidRPr="00907079">
        <w:rPr>
          <w:rFonts w:ascii="Times New Roman" w:hAnsi="Times New Roman" w:cs="Times New Roman"/>
          <w:sz w:val="24"/>
          <w:szCs w:val="24"/>
        </w:rPr>
        <w:t>, mis on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sügav</w:t>
      </w:r>
      <w:r w:rsidR="00A83906" w:rsidRPr="00907079">
        <w:rPr>
          <w:rFonts w:ascii="Times New Roman" w:hAnsi="Times New Roman" w:cs="Times New Roman"/>
          <w:sz w:val="24"/>
          <w:szCs w:val="24"/>
        </w:rPr>
        <w:t>am kui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100 m</w:t>
      </w:r>
      <w:ins w:id="6" w:author="Merike Koppel JM" w:date="2024-09-03T15:25:00Z">
        <w:r w:rsidR="00EB511A">
          <w:rPr>
            <w:rFonts w:ascii="Times New Roman" w:hAnsi="Times New Roman" w:cs="Times New Roman"/>
            <w:sz w:val="24"/>
            <w:szCs w:val="24"/>
          </w:rPr>
          <w:t>eetrit</w:t>
        </w:r>
      </w:ins>
      <w:r w:rsidR="009531E5" w:rsidRPr="00907079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51453199"/>
      <w:r w:rsidR="009531E5" w:rsidRPr="00907079">
        <w:rPr>
          <w:rFonts w:ascii="Times New Roman" w:hAnsi="Times New Roman" w:cs="Times New Roman"/>
          <w:sz w:val="24"/>
          <w:szCs w:val="24"/>
        </w:rPr>
        <w:t xml:space="preserve">või 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maasoojussüsteemi </w:t>
      </w:r>
      <w:del w:id="8" w:author="Merike Koppel JM" w:date="2024-09-04T09:02:00Z">
        <w:r w:rsidR="00815F2A" w:rsidRPr="00907079" w:rsidDel="006C3991">
          <w:rPr>
            <w:rFonts w:ascii="Times New Roman" w:hAnsi="Times New Roman" w:cs="Times New Roman"/>
            <w:sz w:val="24"/>
            <w:szCs w:val="24"/>
          </w:rPr>
          <w:delText xml:space="preserve">kavandatav </w:delText>
        </w:r>
      </w:del>
      <w:commentRangeStart w:id="9"/>
      <w:ins w:id="10" w:author="Merike Koppel JM" w:date="2024-09-04T09:02:00Z">
        <w:r w:rsidR="006C3991">
          <w:rPr>
            <w:rFonts w:ascii="Times New Roman" w:hAnsi="Times New Roman" w:cs="Times New Roman"/>
            <w:sz w:val="24"/>
            <w:szCs w:val="24"/>
          </w:rPr>
          <w:t>projekti</w:t>
        </w:r>
      </w:ins>
      <w:r w:rsidR="00815F2A" w:rsidRPr="00907079">
        <w:rPr>
          <w:rFonts w:ascii="Times New Roman" w:hAnsi="Times New Roman" w:cs="Times New Roman"/>
          <w:sz w:val="24"/>
          <w:szCs w:val="24"/>
        </w:rPr>
        <w:t>võimsus</w:t>
      </w:r>
      <w:commentRangeEnd w:id="9"/>
      <w:r w:rsidR="006C3991">
        <w:rPr>
          <w:rStyle w:val="Kommentaariviide"/>
        </w:rPr>
        <w:commentReference w:id="9"/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 </w:t>
      </w:r>
      <w:del w:id="11" w:author="Merike Koppel JM" w:date="2024-09-04T09:02:00Z">
        <w:r w:rsidR="00815F2A" w:rsidRPr="00907079" w:rsidDel="006C3991">
          <w:rPr>
            <w:rFonts w:ascii="Times New Roman" w:hAnsi="Times New Roman" w:cs="Times New Roman"/>
            <w:sz w:val="24"/>
            <w:szCs w:val="24"/>
          </w:rPr>
          <w:delText xml:space="preserve">projektis </w:delText>
        </w:r>
      </w:del>
      <w:r w:rsidR="00E418F3" w:rsidRPr="00907079">
        <w:rPr>
          <w:rFonts w:ascii="Times New Roman" w:hAnsi="Times New Roman" w:cs="Times New Roman"/>
          <w:sz w:val="24"/>
          <w:szCs w:val="24"/>
        </w:rPr>
        <w:t xml:space="preserve">on 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alates </w:t>
      </w:r>
      <w:r w:rsidR="00017512" w:rsidRPr="00907079">
        <w:rPr>
          <w:rFonts w:ascii="Times New Roman" w:hAnsi="Times New Roman" w:cs="Times New Roman"/>
          <w:sz w:val="24"/>
          <w:szCs w:val="24"/>
        </w:rPr>
        <w:t>25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 k</w:t>
      </w:r>
      <w:ins w:id="12" w:author="Merike Koppel JM" w:date="2024-09-03T15:28:00Z">
        <w:r w:rsidR="00EB511A">
          <w:rPr>
            <w:rFonts w:ascii="Times New Roman" w:hAnsi="Times New Roman" w:cs="Times New Roman"/>
            <w:sz w:val="24"/>
            <w:szCs w:val="24"/>
          </w:rPr>
          <w:t>ilovatti</w:t>
        </w:r>
      </w:ins>
      <w:del w:id="13" w:author="Merike Koppel JM" w:date="2024-09-03T15:28:00Z">
        <w:r w:rsidR="00815F2A" w:rsidRPr="00907079" w:rsidDel="00EB511A">
          <w:rPr>
            <w:rFonts w:ascii="Times New Roman" w:hAnsi="Times New Roman" w:cs="Times New Roman"/>
            <w:sz w:val="24"/>
            <w:szCs w:val="24"/>
          </w:rPr>
          <w:delText>W</w:delText>
        </w:r>
      </w:del>
      <w:bookmarkEnd w:id="7"/>
      <w:r w:rsidR="001D3785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0FB1BC9D" w14:textId="00C29256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4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) rajatakse või ehitatakse ümber puurkaev </w:t>
      </w:r>
      <w:commentRangeStart w:id="14"/>
      <w:ins w:id="15" w:author="Merike Koppel JM" w:date="2024-09-04T09:04:00Z">
        <w:r w:rsidR="006C3991">
          <w:rPr>
            <w:rFonts w:ascii="Times New Roman" w:hAnsi="Times New Roman" w:cs="Times New Roman"/>
            <w:sz w:val="24"/>
            <w:szCs w:val="24"/>
          </w:rPr>
          <w:t>k</w:t>
        </w:r>
      </w:ins>
      <w:del w:id="16" w:author="Merike Koppel JM" w:date="2024-09-04T09:04:00Z">
        <w:r w:rsidR="001D3785" w:rsidRPr="00907079" w:rsidDel="006C3991">
          <w:rPr>
            <w:rFonts w:ascii="Times New Roman" w:hAnsi="Times New Roman" w:cs="Times New Roman"/>
            <w:sz w:val="24"/>
            <w:szCs w:val="24"/>
          </w:rPr>
          <w:delText>K</w:delText>
        </w:r>
      </w:del>
      <w:r w:rsidR="001D3785" w:rsidRPr="00907079">
        <w:rPr>
          <w:rFonts w:ascii="Times New Roman" w:hAnsi="Times New Roman" w:cs="Times New Roman"/>
          <w:sz w:val="24"/>
          <w:szCs w:val="24"/>
        </w:rPr>
        <w:t>ambriumi-</w:t>
      </w:r>
      <w:ins w:id="17" w:author="Merike Koppel JM" w:date="2024-09-04T09:04:00Z">
        <w:r w:rsidR="006C3991">
          <w:rPr>
            <w:rFonts w:ascii="Times New Roman" w:hAnsi="Times New Roman" w:cs="Times New Roman"/>
            <w:sz w:val="24"/>
            <w:szCs w:val="24"/>
          </w:rPr>
          <w:t>v</w:t>
        </w:r>
      </w:ins>
      <w:del w:id="18" w:author="Merike Koppel JM" w:date="2024-09-04T09:04:00Z">
        <w:r w:rsidR="001D3785" w:rsidRPr="00907079" w:rsidDel="006C3991">
          <w:rPr>
            <w:rFonts w:ascii="Times New Roman" w:hAnsi="Times New Roman" w:cs="Times New Roman"/>
            <w:sz w:val="24"/>
            <w:szCs w:val="24"/>
          </w:rPr>
          <w:delText>V</w:delText>
        </w:r>
      </w:del>
      <w:r w:rsidR="001D3785" w:rsidRPr="00907079">
        <w:rPr>
          <w:rFonts w:ascii="Times New Roman" w:hAnsi="Times New Roman" w:cs="Times New Roman"/>
          <w:sz w:val="24"/>
          <w:szCs w:val="24"/>
        </w:rPr>
        <w:t xml:space="preserve">endi või </w:t>
      </w:r>
      <w:del w:id="19" w:author="Merike Koppel JM" w:date="2024-09-04T09:04:00Z">
        <w:r w:rsidR="001D3785" w:rsidRPr="00907079" w:rsidDel="006C3991">
          <w:rPr>
            <w:rFonts w:ascii="Times New Roman" w:hAnsi="Times New Roman" w:cs="Times New Roman"/>
            <w:sz w:val="24"/>
            <w:szCs w:val="24"/>
          </w:rPr>
          <w:delText>O</w:delText>
        </w:r>
      </w:del>
      <w:ins w:id="20" w:author="Merike Koppel JM" w:date="2024-09-04T09:04:00Z">
        <w:r w:rsidR="006C3991">
          <w:rPr>
            <w:rFonts w:ascii="Times New Roman" w:hAnsi="Times New Roman" w:cs="Times New Roman"/>
            <w:sz w:val="24"/>
            <w:szCs w:val="24"/>
          </w:rPr>
          <w:t>o</w:t>
        </w:r>
      </w:ins>
      <w:r w:rsidR="001D3785" w:rsidRPr="00907079">
        <w:rPr>
          <w:rFonts w:ascii="Times New Roman" w:hAnsi="Times New Roman" w:cs="Times New Roman"/>
          <w:sz w:val="24"/>
          <w:szCs w:val="24"/>
        </w:rPr>
        <w:t>rdoviitsiumi-</w:t>
      </w:r>
      <w:ins w:id="21" w:author="Merike Koppel JM" w:date="2024-09-04T09:04:00Z">
        <w:r w:rsidR="006C3991">
          <w:rPr>
            <w:rFonts w:ascii="Times New Roman" w:hAnsi="Times New Roman" w:cs="Times New Roman"/>
            <w:sz w:val="24"/>
            <w:szCs w:val="24"/>
          </w:rPr>
          <w:t>k</w:t>
        </w:r>
      </w:ins>
      <w:del w:id="22" w:author="Merike Koppel JM" w:date="2024-09-04T09:04:00Z">
        <w:r w:rsidR="001D3785" w:rsidRPr="00907079" w:rsidDel="006C3991">
          <w:rPr>
            <w:rFonts w:ascii="Times New Roman" w:hAnsi="Times New Roman" w:cs="Times New Roman"/>
            <w:sz w:val="24"/>
            <w:szCs w:val="24"/>
          </w:rPr>
          <w:delText>K</w:delText>
        </w:r>
      </w:del>
      <w:r w:rsidR="001D3785" w:rsidRPr="00907079">
        <w:rPr>
          <w:rFonts w:ascii="Times New Roman" w:hAnsi="Times New Roman" w:cs="Times New Roman"/>
          <w:sz w:val="24"/>
          <w:szCs w:val="24"/>
        </w:rPr>
        <w:t xml:space="preserve">ambriumi </w:t>
      </w:r>
      <w:commentRangeEnd w:id="14"/>
      <w:r w:rsidR="00D55D5F">
        <w:rPr>
          <w:rStyle w:val="Kommentaariviide"/>
        </w:rPr>
        <w:commentReference w:id="14"/>
      </w:r>
      <w:r w:rsidR="001D3785" w:rsidRPr="00907079">
        <w:rPr>
          <w:rFonts w:ascii="Times New Roman" w:hAnsi="Times New Roman" w:cs="Times New Roman"/>
          <w:sz w:val="24"/>
          <w:szCs w:val="24"/>
        </w:rPr>
        <w:t>veek</w:t>
      </w:r>
      <w:r w:rsidR="00413A47" w:rsidRPr="00907079">
        <w:rPr>
          <w:rFonts w:ascii="Times New Roman" w:hAnsi="Times New Roman" w:cs="Times New Roman"/>
          <w:sz w:val="24"/>
          <w:szCs w:val="24"/>
        </w:rPr>
        <w:t>ompleksi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või </w:t>
      </w:r>
      <w:bookmarkStart w:id="23" w:name="_Hlk176184824"/>
      <w:r w:rsidR="001D3785" w:rsidRPr="00907079">
        <w:rPr>
          <w:rFonts w:ascii="Times New Roman" w:hAnsi="Times New Roman" w:cs="Times New Roman"/>
          <w:sz w:val="24"/>
          <w:szCs w:val="24"/>
        </w:rPr>
        <w:t>kehtestatud põhjaveevaruga ala</w:t>
      </w:r>
      <w:bookmarkEnd w:id="23"/>
      <w:r w:rsidR="001D3785" w:rsidRPr="00907079">
        <w:rPr>
          <w:rFonts w:ascii="Times New Roman" w:hAnsi="Times New Roman" w:cs="Times New Roman"/>
          <w:sz w:val="24"/>
          <w:szCs w:val="24"/>
        </w:rPr>
        <w:t>le või põhjaveemaardlasse;</w:t>
      </w:r>
    </w:p>
    <w:p w14:paraId="23DD6AB0" w14:textId="4FD3117A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150956397"/>
      <w:r w:rsidRPr="00907079">
        <w:rPr>
          <w:rFonts w:ascii="Times New Roman" w:hAnsi="Times New Roman" w:cs="Times New Roman"/>
          <w:sz w:val="24"/>
          <w:szCs w:val="24"/>
        </w:rPr>
        <w:t>5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</w:t>
      </w:r>
      <w:r w:rsidR="00413A47" w:rsidRPr="00907079">
        <w:t xml:space="preserve"> </w:t>
      </w:r>
      <w:r w:rsidR="00413A47" w:rsidRPr="00907079">
        <w:rPr>
          <w:rFonts w:ascii="Times New Roman" w:hAnsi="Times New Roman" w:cs="Times New Roman"/>
          <w:sz w:val="24"/>
          <w:szCs w:val="24"/>
        </w:rPr>
        <w:t xml:space="preserve">või ehitatakse ümber 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puurkaev looduskaitseseaduse alusel </w:t>
      </w:r>
      <w:r w:rsidR="00413A47" w:rsidRPr="00907079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3314A3" w:rsidRPr="00907079">
        <w:rPr>
          <w:rFonts w:ascii="Times New Roman" w:hAnsi="Times New Roman" w:cs="Times New Roman"/>
          <w:sz w:val="24"/>
          <w:szCs w:val="24"/>
        </w:rPr>
        <w:t xml:space="preserve">kaitstaval </w:t>
      </w:r>
      <w:r w:rsidR="001D3785" w:rsidRPr="00907079">
        <w:rPr>
          <w:rFonts w:ascii="Times New Roman" w:hAnsi="Times New Roman" w:cs="Times New Roman"/>
          <w:sz w:val="24"/>
          <w:szCs w:val="24"/>
        </w:rPr>
        <w:t>loodus</w:t>
      </w:r>
      <w:r w:rsidR="003314A3" w:rsidRPr="00907079">
        <w:rPr>
          <w:rFonts w:ascii="Times New Roman" w:hAnsi="Times New Roman" w:cs="Times New Roman"/>
          <w:sz w:val="24"/>
          <w:szCs w:val="24"/>
        </w:rPr>
        <w:t>objektil</w:t>
      </w:r>
      <w:r w:rsidR="001D3785" w:rsidRPr="00907079">
        <w:rPr>
          <w:rFonts w:ascii="Times New Roman" w:hAnsi="Times New Roman" w:cs="Times New Roman"/>
          <w:sz w:val="24"/>
          <w:szCs w:val="24"/>
        </w:rPr>
        <w:t>.</w:t>
      </w:r>
      <w:bookmarkEnd w:id="24"/>
      <w:r w:rsidR="00D107A6" w:rsidRPr="00907079">
        <w:rPr>
          <w:rFonts w:ascii="Times New Roman" w:hAnsi="Times New Roman" w:cs="Times New Roman"/>
          <w:sz w:val="24"/>
          <w:szCs w:val="24"/>
        </w:rPr>
        <w:t>“;</w:t>
      </w:r>
    </w:p>
    <w:bookmarkEnd w:id="5"/>
    <w:p w14:paraId="6F5AEEEF" w14:textId="77777777" w:rsidR="00BD31E2" w:rsidRPr="00907079" w:rsidRDefault="00BD31E2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16686" w14:textId="5570A8A7" w:rsidR="00D107A6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07A6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paragrahvi 126 </w:t>
      </w:r>
      <w:r w:rsidR="00185BD1" w:rsidRPr="00907079">
        <w:rPr>
          <w:rFonts w:ascii="Times New Roman" w:hAnsi="Times New Roman" w:cs="Times New Roman"/>
          <w:sz w:val="24"/>
          <w:szCs w:val="24"/>
        </w:rPr>
        <w:t>täiendatakse lõi</w:t>
      </w:r>
      <w:r w:rsidR="00A27A7B" w:rsidRPr="00907079">
        <w:rPr>
          <w:rFonts w:ascii="Times New Roman" w:hAnsi="Times New Roman" w:cs="Times New Roman"/>
          <w:sz w:val="24"/>
          <w:szCs w:val="24"/>
        </w:rPr>
        <w:t>k</w:t>
      </w:r>
      <w:r w:rsidR="00466D39" w:rsidRPr="00907079">
        <w:rPr>
          <w:rFonts w:ascii="Times New Roman" w:hAnsi="Times New Roman" w:cs="Times New Roman"/>
          <w:sz w:val="24"/>
          <w:szCs w:val="24"/>
        </w:rPr>
        <w:t>ega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1</w:t>
      </w:r>
      <w:r w:rsidR="00D107A6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7A342D3" w14:textId="1D288967" w:rsidR="00BD31E2" w:rsidRPr="00907079" w:rsidRDefault="00D107A6" w:rsidP="00A27A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</w:t>
      </w:r>
      <w:r w:rsidR="00BD31E2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466D39" w:rsidRPr="00907079">
        <w:rPr>
          <w:rFonts w:ascii="Times New Roman" w:hAnsi="Times New Roman" w:cs="Times New Roman"/>
          <w:sz w:val="24"/>
          <w:szCs w:val="24"/>
        </w:rPr>
        <w:t xml:space="preserve">Keskkonnaamet kooskõlastab taotluse või keeldub ehitusloa taotluse kooskõlastamisest </w:t>
      </w:r>
      <w:r w:rsidR="008F5F86" w:rsidRPr="00907079">
        <w:rPr>
          <w:rFonts w:ascii="Times New Roman" w:hAnsi="Times New Roman" w:cs="Times New Roman"/>
          <w:sz w:val="24"/>
          <w:szCs w:val="24"/>
        </w:rPr>
        <w:t>kümne</w:t>
      </w:r>
      <w:r w:rsidR="00466D39" w:rsidRPr="00907079">
        <w:rPr>
          <w:rFonts w:ascii="Times New Roman" w:hAnsi="Times New Roman" w:cs="Times New Roman"/>
          <w:sz w:val="24"/>
          <w:szCs w:val="24"/>
        </w:rPr>
        <w:t xml:space="preserve"> päeva jooksul taotluse saamisest arvates.“;</w:t>
      </w:r>
    </w:p>
    <w:p w14:paraId="42FFFF9A" w14:textId="77777777" w:rsidR="00BD31E2" w:rsidRPr="00907079" w:rsidRDefault="00BD31E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49F11E" w14:textId="5E02ECED" w:rsidR="00842D7A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42D7A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A83906" w:rsidRPr="00907079">
        <w:rPr>
          <w:rFonts w:ascii="Times New Roman" w:hAnsi="Times New Roman" w:cs="Times New Roman"/>
          <w:sz w:val="24"/>
          <w:szCs w:val="24"/>
        </w:rPr>
        <w:t>p</w:t>
      </w:r>
      <w:r w:rsidR="00842D7A" w:rsidRPr="00907079">
        <w:rPr>
          <w:rFonts w:ascii="Times New Roman" w:hAnsi="Times New Roman" w:cs="Times New Roman"/>
          <w:sz w:val="24"/>
          <w:szCs w:val="24"/>
        </w:rPr>
        <w:t>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126 lõike 2 punktist 2 jäetakse välja sõnad „või toiteala“;</w:t>
      </w:r>
    </w:p>
    <w:p w14:paraId="59445219" w14:textId="77777777" w:rsidR="00842D7A" w:rsidRPr="00907079" w:rsidRDefault="00842D7A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D153D1" w14:textId="31482D45" w:rsidR="00F2073B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42D7A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126 lõike 3 punkt 7 tunnistatakse kehtetuks</w:t>
      </w:r>
      <w:r w:rsidR="00F2073B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71EE3ED2" w14:textId="77777777" w:rsidR="00F2073B" w:rsidRPr="00907079" w:rsidRDefault="00F2073B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8BF898" w14:textId="38FD7C7E" w:rsidR="00F2073B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2073B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073B" w:rsidRPr="00907079">
        <w:rPr>
          <w:rFonts w:ascii="Times New Roman" w:hAnsi="Times New Roman" w:cs="Times New Roman"/>
          <w:sz w:val="24"/>
          <w:szCs w:val="24"/>
        </w:rPr>
        <w:t xml:space="preserve"> paragrahvi 126 täiendatakse lõikega 4</w:t>
      </w:r>
      <w:r w:rsidR="00F2073B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2073B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16FCA18" w14:textId="10E73B9A" w:rsidR="004E6773" w:rsidRPr="00907079" w:rsidRDefault="00F2073B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</w:t>
      </w:r>
      <w:r w:rsidR="004E6773" w:rsidRPr="00907079">
        <w:rPr>
          <w:rFonts w:ascii="Times New Roman" w:hAnsi="Times New Roman" w:cs="Times New Roman"/>
          <w:sz w:val="24"/>
          <w:szCs w:val="24"/>
        </w:rPr>
        <w:t>(4</w:t>
      </w:r>
      <w:r w:rsidR="004E6773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E6773" w:rsidRPr="00907079">
        <w:rPr>
          <w:rFonts w:ascii="Times New Roman" w:hAnsi="Times New Roman" w:cs="Times New Roman"/>
          <w:sz w:val="24"/>
          <w:szCs w:val="24"/>
        </w:rPr>
        <w:t>) Lisaks käesoleva seaduse §-s 44 sätestatud alustele keeldub pädev asutus puurkaevu või -augu ehitusloa andmises</w:t>
      </w:r>
      <w:commentRangeStart w:id="25"/>
      <w:r w:rsidR="004E6773" w:rsidRPr="00907079">
        <w:rPr>
          <w:rFonts w:ascii="Times New Roman" w:hAnsi="Times New Roman" w:cs="Times New Roman"/>
          <w:sz w:val="24"/>
          <w:szCs w:val="24"/>
        </w:rPr>
        <w:t>t</w:t>
      </w:r>
      <w:ins w:id="26" w:author="Merike Koppel JM" w:date="2024-09-04T09:16:00Z">
        <w:r w:rsidR="00D55D5F">
          <w:rPr>
            <w:rFonts w:ascii="Times New Roman" w:hAnsi="Times New Roman" w:cs="Times New Roman"/>
            <w:sz w:val="24"/>
            <w:szCs w:val="24"/>
          </w:rPr>
          <w:t>,</w:t>
        </w:r>
      </w:ins>
      <w:r w:rsidR="004E6773" w:rsidRPr="00907079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5"/>
      <w:r w:rsidR="00D55D5F">
        <w:rPr>
          <w:rStyle w:val="Kommentaariviide"/>
        </w:rPr>
        <w:commentReference w:id="25"/>
      </w:r>
      <w:r w:rsidR="004E6773" w:rsidRPr="00907079">
        <w:rPr>
          <w:rFonts w:ascii="Times New Roman" w:hAnsi="Times New Roman" w:cs="Times New Roman"/>
          <w:sz w:val="24"/>
          <w:szCs w:val="24"/>
        </w:rPr>
        <w:t>kui:</w:t>
      </w:r>
    </w:p>
    <w:p w14:paraId="48A8D9A8" w14:textId="426BBA4A" w:rsidR="004E6773" w:rsidRPr="00907079" w:rsidRDefault="004E6773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1) puurkaevu </w:t>
      </w:r>
      <w:commentRangeStart w:id="27"/>
      <w:ins w:id="28" w:author="Merike Koppel JM" w:date="2024-09-04T09:18:00Z">
        <w:r w:rsidR="005D67BC">
          <w:rPr>
            <w:rFonts w:ascii="Times New Roman" w:hAnsi="Times New Roman" w:cs="Times New Roman"/>
            <w:sz w:val="24"/>
            <w:szCs w:val="24"/>
          </w:rPr>
          <w:t>ehitus</w:t>
        </w:r>
        <w:commentRangeEnd w:id="27"/>
        <w:r w:rsidR="005D67BC">
          <w:rPr>
            <w:rStyle w:val="Kommentaariviide"/>
          </w:rPr>
          <w:commentReference w:id="27"/>
        </w:r>
      </w:ins>
      <w:r w:rsidRPr="00907079">
        <w:rPr>
          <w:rFonts w:ascii="Times New Roman" w:hAnsi="Times New Roman" w:cs="Times New Roman"/>
          <w:sz w:val="24"/>
          <w:szCs w:val="24"/>
        </w:rPr>
        <w:t>projektikoha</w:t>
      </w:r>
      <w:r w:rsidR="00C85865" w:rsidRPr="00907079">
        <w:rPr>
          <w:rFonts w:ascii="Times New Roman" w:hAnsi="Times New Roman" w:cs="Times New Roman"/>
          <w:sz w:val="24"/>
          <w:szCs w:val="24"/>
        </w:rPr>
        <w:t>s</w:t>
      </w:r>
      <w:r w:rsidRPr="00907079">
        <w:rPr>
          <w:rFonts w:ascii="Times New Roman" w:hAnsi="Times New Roman" w:cs="Times New Roman"/>
          <w:sz w:val="24"/>
          <w:szCs w:val="24"/>
        </w:rPr>
        <w:t>e lahenduse järgi ületa</w:t>
      </w:r>
      <w:r w:rsidR="007A2976" w:rsidRPr="00907079">
        <w:rPr>
          <w:rFonts w:ascii="Times New Roman" w:hAnsi="Times New Roman" w:cs="Times New Roman"/>
          <w:sz w:val="24"/>
          <w:szCs w:val="24"/>
        </w:rPr>
        <w:t>takse</w:t>
      </w:r>
      <w:r w:rsidRPr="00907079">
        <w:rPr>
          <w:rFonts w:ascii="Times New Roman" w:hAnsi="Times New Roman" w:cs="Times New Roman"/>
          <w:sz w:val="24"/>
          <w:szCs w:val="24"/>
        </w:rPr>
        <w:t xml:space="preserve"> piirkonnas vaba põhjaveevaru kogust </w:t>
      </w:r>
      <w:commentRangeStart w:id="29"/>
      <w:r w:rsidRPr="00907079">
        <w:rPr>
          <w:rFonts w:ascii="Times New Roman" w:hAnsi="Times New Roman" w:cs="Times New Roman"/>
          <w:sz w:val="24"/>
          <w:szCs w:val="24"/>
        </w:rPr>
        <w:t>või ei ole</w:t>
      </w:r>
      <w:ins w:id="30" w:author="Merike Koppel JM" w:date="2024-09-04T09:29:00Z">
        <w:r w:rsidR="002E0264">
          <w:rPr>
            <w:rFonts w:ascii="Times New Roman" w:hAnsi="Times New Roman" w:cs="Times New Roman"/>
            <w:sz w:val="24"/>
            <w:szCs w:val="24"/>
          </w:rPr>
          <w:t xml:space="preserve"> selle kohaselt avatava</w:t>
        </w:r>
      </w:ins>
      <w:r w:rsidRPr="00907079">
        <w:rPr>
          <w:rFonts w:ascii="Times New Roman" w:hAnsi="Times New Roman" w:cs="Times New Roman"/>
          <w:sz w:val="24"/>
          <w:szCs w:val="24"/>
        </w:rPr>
        <w:t xml:space="preserve"> põhjaveekihi valik lähtuvalt vee kasutamise otstarbest põhjendatud</w:t>
      </w:r>
      <w:commentRangeEnd w:id="29"/>
      <w:r w:rsidR="002E0264">
        <w:rPr>
          <w:rStyle w:val="Kommentaariviide"/>
        </w:rPr>
        <w:commentReference w:id="29"/>
      </w:r>
      <w:r w:rsidRPr="00907079">
        <w:rPr>
          <w:rFonts w:ascii="Times New Roman" w:hAnsi="Times New Roman" w:cs="Times New Roman"/>
          <w:sz w:val="24"/>
          <w:szCs w:val="24"/>
        </w:rPr>
        <w:t>;</w:t>
      </w:r>
    </w:p>
    <w:p w14:paraId="79606C92" w14:textId="637911DB" w:rsidR="00897B3E" w:rsidRPr="00907079" w:rsidRDefault="004E6773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2) puurkaevu või -augu </w:t>
      </w:r>
      <w:commentRangeStart w:id="31"/>
      <w:ins w:id="32" w:author="Merike Koppel JM" w:date="2024-09-04T09:19:00Z">
        <w:r w:rsidR="005D67BC">
          <w:rPr>
            <w:rFonts w:ascii="Times New Roman" w:hAnsi="Times New Roman" w:cs="Times New Roman"/>
            <w:sz w:val="24"/>
            <w:szCs w:val="24"/>
          </w:rPr>
          <w:t>ehitus</w:t>
        </w:r>
        <w:commentRangeEnd w:id="31"/>
        <w:r w:rsidR="005D67BC">
          <w:rPr>
            <w:rStyle w:val="Kommentaariviide"/>
          </w:rPr>
          <w:commentReference w:id="31"/>
        </w:r>
      </w:ins>
      <w:r w:rsidRPr="00907079">
        <w:rPr>
          <w:rFonts w:ascii="Times New Roman" w:hAnsi="Times New Roman" w:cs="Times New Roman"/>
          <w:sz w:val="24"/>
          <w:szCs w:val="24"/>
        </w:rPr>
        <w:t>projektikohane sügavus, konstruktsioon või puurimismeetod ei taga põhjavee kaitse nõuete täitmist</w:t>
      </w:r>
      <w:r w:rsidR="00565AB3" w:rsidRPr="00907079">
        <w:rPr>
          <w:rFonts w:ascii="Times New Roman" w:hAnsi="Times New Roman" w:cs="Times New Roman"/>
          <w:sz w:val="24"/>
          <w:szCs w:val="24"/>
        </w:rPr>
        <w:t>.</w:t>
      </w:r>
      <w:r w:rsidRPr="00907079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035ED6E3" w14:textId="77777777" w:rsidR="00842D7A" w:rsidRDefault="00842D7A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A6279" w14:textId="77777777" w:rsidR="005A29D3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57721A" w14:textId="77777777" w:rsidR="005A29D3" w:rsidRPr="00907079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3D5302" w14:textId="3C111F7D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§ 2. Halduskoostöö seaduse muutmine</w:t>
      </w:r>
    </w:p>
    <w:p w14:paraId="3DA62302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99CECE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Halduskoostöö seaduse § 13 lõiget 1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907079">
        <w:rPr>
          <w:rFonts w:ascii="Times New Roman" w:hAnsi="Times New Roman" w:cs="Times New Roman"/>
          <w:sz w:val="24"/>
          <w:szCs w:val="24"/>
        </w:rPr>
        <w:t>täiendatakse punktiga 31 järgmises sõnastuses:</w:t>
      </w:r>
    </w:p>
    <w:p w14:paraId="0C9F8ED4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„31) veeseaduse § 243 lõikes 4 nimetatud haldusleping.“.</w:t>
      </w:r>
    </w:p>
    <w:p w14:paraId="1456564A" w14:textId="77777777" w:rsidR="003A77E7" w:rsidRPr="00907079" w:rsidRDefault="003A77E7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96BE" w14:textId="126113AD" w:rsidR="00D107A6" w:rsidRPr="00907079" w:rsidRDefault="00C33CB2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A77E7"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07079">
        <w:rPr>
          <w:rFonts w:ascii="Times New Roman" w:hAnsi="Times New Roman" w:cs="Times New Roman"/>
          <w:b/>
          <w:bCs/>
          <w:sz w:val="24"/>
          <w:szCs w:val="24"/>
        </w:rPr>
        <w:t>. Veeseaduse muutmine</w:t>
      </w:r>
    </w:p>
    <w:p w14:paraId="29DE73B8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685509" w14:textId="0B7AD51E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Veeseaduses tehakse järgmised muudatused:</w:t>
      </w:r>
    </w:p>
    <w:p w14:paraId="1E66D9CC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16BEDF" w14:textId="7D5E605D" w:rsidR="00842D7A" w:rsidRPr="00907079" w:rsidRDefault="00842D7A" w:rsidP="00842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1) </w:t>
      </w:r>
      <w:r w:rsidRPr="00907079">
        <w:rPr>
          <w:rFonts w:ascii="Times New Roman" w:hAnsi="Times New Roman" w:cs="Times New Roman"/>
          <w:sz w:val="24"/>
          <w:szCs w:val="24"/>
        </w:rPr>
        <w:t>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Pr="00907079">
        <w:rPr>
          <w:rFonts w:ascii="Times New Roman" w:hAnsi="Times New Roman" w:cs="Times New Roman"/>
          <w:sz w:val="24"/>
          <w:szCs w:val="24"/>
        </w:rPr>
        <w:t xml:space="preserve"> 52 lõi</w:t>
      </w:r>
      <w:r w:rsidR="009C6C89" w:rsidRPr="00907079">
        <w:rPr>
          <w:rFonts w:ascii="Times New Roman" w:hAnsi="Times New Roman" w:cs="Times New Roman"/>
          <w:sz w:val="24"/>
          <w:szCs w:val="24"/>
        </w:rPr>
        <w:t>kes</w:t>
      </w:r>
      <w:r w:rsidRPr="00907079">
        <w:rPr>
          <w:rFonts w:ascii="Times New Roman" w:hAnsi="Times New Roman" w:cs="Times New Roman"/>
          <w:sz w:val="24"/>
          <w:szCs w:val="24"/>
        </w:rPr>
        <w:t xml:space="preserve"> 5</w:t>
      </w:r>
      <w:r w:rsidR="00A83906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7173EB" w:rsidRPr="00907079">
        <w:rPr>
          <w:rFonts w:ascii="Times New Roman" w:hAnsi="Times New Roman" w:cs="Times New Roman"/>
          <w:sz w:val="24"/>
          <w:szCs w:val="24"/>
        </w:rPr>
        <w:t>sõnad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 „valdkonna eest vastutav minister</w:t>
      </w:r>
      <w:r w:rsidR="007173EB" w:rsidRPr="00907079">
        <w:rPr>
          <w:rFonts w:ascii="Times New Roman" w:hAnsi="Times New Roman" w:cs="Times New Roman"/>
          <w:sz w:val="24"/>
          <w:szCs w:val="24"/>
        </w:rPr>
        <w:t>“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7173EB" w:rsidRPr="00907079">
        <w:rPr>
          <w:rFonts w:ascii="Times New Roman" w:hAnsi="Times New Roman" w:cs="Times New Roman"/>
          <w:sz w:val="24"/>
          <w:szCs w:val="24"/>
        </w:rPr>
        <w:t>sõnade</w:t>
      </w:r>
      <w:r w:rsidR="009C6C89" w:rsidRPr="00907079">
        <w:rPr>
          <w:rFonts w:ascii="Times New Roman" w:hAnsi="Times New Roman" w:cs="Times New Roman"/>
          <w:sz w:val="24"/>
          <w:szCs w:val="24"/>
        </w:rPr>
        <w:t>ga „Keskkonnaameti peadirektor</w:t>
      </w:r>
      <w:r w:rsidR="008F5F86" w:rsidRPr="00907079">
        <w:rPr>
          <w:rFonts w:ascii="Times New Roman" w:hAnsi="Times New Roman" w:cs="Times New Roman"/>
          <w:sz w:val="24"/>
          <w:szCs w:val="24"/>
        </w:rPr>
        <w:t>“</w:t>
      </w:r>
      <w:r w:rsidR="009C6C89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48BCEE5E" w14:textId="77777777" w:rsidR="00842D7A" w:rsidRPr="00907079" w:rsidRDefault="00842D7A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E1B84" w14:textId="3F216912" w:rsidR="00D704F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33CB2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3CB2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99 lõi</w:t>
      </w:r>
      <w:r w:rsidR="00D704F0" w:rsidRPr="00907079">
        <w:rPr>
          <w:rFonts w:ascii="Times New Roman" w:hAnsi="Times New Roman" w:cs="Times New Roman"/>
          <w:sz w:val="24"/>
          <w:szCs w:val="24"/>
        </w:rPr>
        <w:t>ge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1 </w:t>
      </w:r>
      <w:r w:rsidR="00D704F0" w:rsidRPr="0090707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19C6F867" w14:textId="2C216773" w:rsidR="00C33CB2" w:rsidRPr="00907079" w:rsidRDefault="00D704F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„(1) Reoveekogumisala moodustamiseks või muutmiseks </w:t>
      </w:r>
      <w:del w:id="33" w:author="Merike Koppel JM" w:date="2024-09-04T09:33:00Z">
        <w:r w:rsidRPr="00907079" w:rsidDel="007A13A0">
          <w:rPr>
            <w:rFonts w:ascii="Times New Roman" w:hAnsi="Times New Roman" w:cs="Times New Roman"/>
            <w:sz w:val="24"/>
            <w:szCs w:val="24"/>
          </w:rPr>
          <w:delText xml:space="preserve">tuleb </w:delText>
        </w:r>
      </w:del>
      <w:ins w:id="34" w:author="Merike Koppel JM" w:date="2024-09-04T09:33:00Z">
        <w:r w:rsidR="007A13A0">
          <w:rPr>
            <w:rFonts w:ascii="Times New Roman" w:hAnsi="Times New Roman" w:cs="Times New Roman"/>
            <w:sz w:val="24"/>
            <w:szCs w:val="24"/>
          </w:rPr>
          <w:t>esita</w:t>
        </w:r>
        <w:r w:rsidR="007A13A0" w:rsidRPr="00907079">
          <w:rPr>
            <w:rFonts w:ascii="Times New Roman" w:hAnsi="Times New Roman" w:cs="Times New Roman"/>
            <w:sz w:val="24"/>
            <w:szCs w:val="24"/>
          </w:rPr>
          <w:t xml:space="preserve">b </w:t>
        </w:r>
      </w:ins>
      <w:r w:rsidRPr="00907079">
        <w:rPr>
          <w:rFonts w:ascii="Times New Roman" w:hAnsi="Times New Roman" w:cs="Times New Roman"/>
          <w:sz w:val="24"/>
          <w:szCs w:val="24"/>
        </w:rPr>
        <w:t>kohaliku omavalitsuse üksus</w:t>
      </w:r>
      <w:del w:id="35" w:author="Merike Koppel JM" w:date="2024-09-04T09:33:00Z">
        <w:r w:rsidRPr="00907079" w:rsidDel="007A13A0">
          <w:rPr>
            <w:rFonts w:ascii="Times New Roman" w:hAnsi="Times New Roman" w:cs="Times New Roman"/>
            <w:sz w:val="24"/>
            <w:szCs w:val="24"/>
          </w:rPr>
          <w:delText>el esitada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Keskkonnaametile taotlus</w:t>
      </w:r>
      <w:ins w:id="36" w:author="Merike Koppel JM" w:date="2024-09-04T09:33:00Z">
        <w:r w:rsidR="007A13A0">
          <w:rPr>
            <w:rFonts w:ascii="Times New Roman" w:hAnsi="Times New Roman" w:cs="Times New Roman"/>
            <w:sz w:val="24"/>
            <w:szCs w:val="24"/>
          </w:rPr>
          <w:t>e</w:t>
        </w:r>
      </w:ins>
      <w:r w:rsidRPr="00907079">
        <w:rPr>
          <w:rFonts w:ascii="Times New Roman" w:hAnsi="Times New Roman" w:cs="Times New Roman"/>
          <w:sz w:val="24"/>
          <w:szCs w:val="24"/>
        </w:rPr>
        <w:t>.</w:t>
      </w:r>
      <w:r w:rsidR="00C33CB2"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16A1B57D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299641" w14:textId="7F001971" w:rsidR="00C33CB2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33CB2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3CB2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99 lõikes 2 asendatakse </w:t>
      </w:r>
      <w:r w:rsidR="00123E34" w:rsidRPr="00907079">
        <w:rPr>
          <w:rFonts w:ascii="Times New Roman" w:hAnsi="Times New Roman" w:cs="Times New Roman"/>
          <w:sz w:val="24"/>
          <w:szCs w:val="24"/>
        </w:rPr>
        <w:t>sõnad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„valdkonna eest vastutav minister</w:t>
      </w:r>
      <w:commentRangeStart w:id="37"/>
      <w:del w:id="38" w:author="Mari Koik" w:date="2024-09-02T16:41:00Z">
        <w:r w:rsidR="00C33CB2" w:rsidRPr="00907079" w:rsidDel="001363F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37"/>
      <w:r w:rsidR="009710AB">
        <w:rPr>
          <w:rStyle w:val="Kommentaariviide"/>
        </w:rPr>
        <w:commentReference w:id="37"/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“ </w:t>
      </w:r>
      <w:r w:rsidR="00123E34" w:rsidRPr="00907079">
        <w:rPr>
          <w:rFonts w:ascii="Times New Roman" w:hAnsi="Times New Roman" w:cs="Times New Roman"/>
          <w:sz w:val="24"/>
          <w:szCs w:val="24"/>
        </w:rPr>
        <w:t>sõnade</w:t>
      </w:r>
      <w:r w:rsidR="00C33CB2" w:rsidRPr="00907079">
        <w:rPr>
          <w:rFonts w:ascii="Times New Roman" w:hAnsi="Times New Roman" w:cs="Times New Roman"/>
          <w:sz w:val="24"/>
          <w:szCs w:val="24"/>
        </w:rPr>
        <w:t>ga „Keskkonnaameti peadirektor“;</w:t>
      </w:r>
    </w:p>
    <w:p w14:paraId="08DCC1CA" w14:textId="77777777" w:rsidR="00132530" w:rsidRPr="00907079" w:rsidRDefault="0013253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53149C" w14:textId="1005C657" w:rsidR="0013253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2530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99 lõige </w:t>
      </w:r>
      <w:r w:rsidR="00D704F0" w:rsidRPr="00907079">
        <w:rPr>
          <w:rFonts w:ascii="Times New Roman" w:hAnsi="Times New Roman" w:cs="Times New Roman"/>
          <w:sz w:val="24"/>
          <w:szCs w:val="24"/>
        </w:rPr>
        <w:t>4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F9B8B18" w14:textId="32AE6E07" w:rsidR="00132530" w:rsidRPr="00907079" w:rsidRDefault="0013253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</w:t>
      </w:r>
      <w:r w:rsidR="00D704F0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) </w:t>
      </w:r>
      <w:r w:rsidR="00397DD0" w:rsidRPr="00907079">
        <w:rPr>
          <w:rFonts w:ascii="Times New Roman" w:hAnsi="Times New Roman" w:cs="Times New Roman"/>
          <w:sz w:val="24"/>
          <w:szCs w:val="24"/>
        </w:rPr>
        <w:t>R</w:t>
      </w:r>
      <w:r w:rsidRPr="00907079">
        <w:rPr>
          <w:rFonts w:ascii="Times New Roman" w:hAnsi="Times New Roman" w:cs="Times New Roman"/>
          <w:sz w:val="24"/>
          <w:szCs w:val="24"/>
        </w:rPr>
        <w:t>eoveekogumisala muudab Keskkonnaamet omal algatusel</w:t>
      </w:r>
      <w:r w:rsidR="00D8405E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kooskõlastades </w:t>
      </w:r>
      <w:del w:id="39" w:author="Merike Koppel JM" w:date="2024-09-04T09:34:00Z">
        <w:r w:rsidRPr="00907079" w:rsidDel="007A13A0">
          <w:rPr>
            <w:rFonts w:ascii="Times New Roman" w:hAnsi="Times New Roman" w:cs="Times New Roman"/>
            <w:sz w:val="24"/>
            <w:szCs w:val="24"/>
          </w:rPr>
          <w:delText xml:space="preserve">selle </w:delText>
        </w:r>
      </w:del>
      <w:ins w:id="40" w:author="Merike Koppel JM" w:date="2024-09-04T09:34:00Z">
        <w:r w:rsidR="007A13A0">
          <w:rPr>
            <w:rFonts w:ascii="Times New Roman" w:hAnsi="Times New Roman" w:cs="Times New Roman"/>
            <w:sz w:val="24"/>
            <w:szCs w:val="24"/>
          </w:rPr>
          <w:t>muutmise</w:t>
        </w:r>
        <w:r w:rsidR="007A13A0" w:rsidRPr="0090707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07079">
        <w:rPr>
          <w:rFonts w:ascii="Times New Roman" w:hAnsi="Times New Roman" w:cs="Times New Roman"/>
          <w:sz w:val="24"/>
          <w:szCs w:val="24"/>
        </w:rPr>
        <w:t>kohaliku omavalitsuse üksusega</w:t>
      </w:r>
      <w:r w:rsidR="003524A1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või asjaomase kohaliku omavalitsuse üksuse ettepanekul reoveekogumisala moodustamise kriteeriumidest lähtudes.“;</w:t>
      </w:r>
    </w:p>
    <w:p w14:paraId="4AECB1F3" w14:textId="77777777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47E9E9" w14:textId="040E4226" w:rsidR="00D704F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704F0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04F0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D8405E" w:rsidRPr="00907079">
        <w:rPr>
          <w:rFonts w:ascii="Times New Roman" w:hAnsi="Times New Roman" w:cs="Times New Roman"/>
          <w:sz w:val="24"/>
          <w:szCs w:val="24"/>
        </w:rPr>
        <w:t>i</w:t>
      </w:r>
      <w:r w:rsidR="00D704F0" w:rsidRPr="00907079">
        <w:rPr>
          <w:rFonts w:ascii="Times New Roman" w:hAnsi="Times New Roman" w:cs="Times New Roman"/>
          <w:sz w:val="24"/>
          <w:szCs w:val="24"/>
        </w:rPr>
        <w:t xml:space="preserve"> 101 lõige 4 muudetakse ja sõnastatakse järgmiselt:</w:t>
      </w:r>
    </w:p>
    <w:p w14:paraId="02D75F8E" w14:textId="470220BF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„(4) Reoveekogumisala võib moodustada käesoleva paragrahvi lõigetes 1–3 sätestatud koormustest väiksemate koormuste korral, kui see on vajalik veekaitse eesmärkide saavutamiseks ning kui see on sotsiaalmajanduslikult põhjendatud.“;</w:t>
      </w:r>
    </w:p>
    <w:p w14:paraId="63DDDFD2" w14:textId="77777777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9058C9" w14:textId="1F204962" w:rsidR="00402893" w:rsidRPr="00907079" w:rsidRDefault="0040289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188 lõi</w:t>
      </w:r>
      <w:r w:rsidR="0085382C" w:rsidRPr="00907079">
        <w:rPr>
          <w:rFonts w:ascii="Times New Roman" w:hAnsi="Times New Roman" w:cs="Times New Roman"/>
          <w:sz w:val="24"/>
          <w:szCs w:val="24"/>
        </w:rPr>
        <w:t>get</w:t>
      </w:r>
      <w:r w:rsidRPr="00907079">
        <w:rPr>
          <w:rFonts w:ascii="Times New Roman" w:hAnsi="Times New Roman" w:cs="Times New Roman"/>
          <w:sz w:val="24"/>
          <w:szCs w:val="24"/>
        </w:rPr>
        <w:t xml:space="preserve"> 1 </w:t>
      </w:r>
      <w:r w:rsidR="0085382C" w:rsidRPr="00907079">
        <w:rPr>
          <w:rFonts w:ascii="Times New Roman" w:hAnsi="Times New Roman" w:cs="Times New Roman"/>
          <w:sz w:val="24"/>
          <w:szCs w:val="24"/>
        </w:rPr>
        <w:t xml:space="preserve">täiendatakse punktidega </w:t>
      </w:r>
      <w:commentRangeStart w:id="41"/>
      <w:del w:id="42" w:author="Merike Koppel JM" w:date="2024-09-04T09:36:00Z">
        <w:r w:rsidR="0085382C" w:rsidRPr="007A13A0" w:rsidDel="007A13A0">
          <w:rPr>
            <w:rFonts w:ascii="Times New Roman" w:hAnsi="Times New Roman" w:cs="Times New Roman"/>
            <w:sz w:val="24"/>
            <w:szCs w:val="24"/>
          </w:rPr>
          <w:delText>9</w:delText>
        </w:r>
        <w:r w:rsidR="0085382C" w:rsidRPr="00907079" w:rsidDel="007A13A0">
          <w:rPr>
            <w:rFonts w:ascii="Times New Roman" w:hAnsi="Times New Roman" w:cs="Times New Roman"/>
            <w:sz w:val="24"/>
            <w:szCs w:val="24"/>
          </w:rPr>
          <w:delText xml:space="preserve"> j</w:delText>
        </w:r>
      </w:del>
      <w:commentRangeEnd w:id="41"/>
      <w:r w:rsidR="007A13A0">
        <w:rPr>
          <w:rStyle w:val="Kommentaariviide"/>
        </w:rPr>
        <w:commentReference w:id="41"/>
      </w:r>
      <w:del w:id="43" w:author="Merike Koppel JM" w:date="2024-09-04T09:36:00Z">
        <w:r w:rsidR="0085382C" w:rsidRPr="00907079" w:rsidDel="007A13A0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r w:rsidR="0085382C" w:rsidRPr="00907079">
        <w:rPr>
          <w:rFonts w:ascii="Times New Roman" w:hAnsi="Times New Roman" w:cs="Times New Roman"/>
          <w:sz w:val="24"/>
          <w:szCs w:val="24"/>
        </w:rPr>
        <w:t>10</w:t>
      </w:r>
      <w:ins w:id="44" w:author="Merike Koppel JM" w:date="2024-09-04T09:36:00Z">
        <w:r w:rsidR="007A13A0">
          <w:rPr>
            <w:rFonts w:ascii="Times New Roman" w:hAnsi="Times New Roman" w:cs="Times New Roman"/>
            <w:sz w:val="24"/>
            <w:szCs w:val="24"/>
          </w:rPr>
          <w:t xml:space="preserve"> ja 11</w:t>
        </w:r>
      </w:ins>
      <w:r w:rsidR="0085382C" w:rsidRPr="00907079">
        <w:rPr>
          <w:rFonts w:ascii="Times New Roman" w:hAnsi="Times New Roman" w:cs="Times New Roman"/>
          <w:sz w:val="24"/>
          <w:szCs w:val="24"/>
        </w:rPr>
        <w:t xml:space="preserve"> järgmise</w:t>
      </w:r>
      <w:r w:rsidR="00A662D9" w:rsidRPr="00907079">
        <w:rPr>
          <w:rFonts w:ascii="Times New Roman" w:hAnsi="Times New Roman" w:cs="Times New Roman"/>
          <w:sz w:val="24"/>
          <w:szCs w:val="24"/>
        </w:rPr>
        <w:t>s sõnastuses</w:t>
      </w:r>
      <w:r w:rsidRPr="00907079">
        <w:rPr>
          <w:rFonts w:ascii="Times New Roman" w:hAnsi="Times New Roman" w:cs="Times New Roman"/>
          <w:sz w:val="24"/>
          <w:szCs w:val="24"/>
        </w:rPr>
        <w:t>:</w:t>
      </w:r>
    </w:p>
    <w:p w14:paraId="63CA905D" w14:textId="4A1B5B08" w:rsidR="0085382C" w:rsidRPr="00907079" w:rsidRDefault="00402893" w:rsidP="00853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</w:t>
      </w:r>
      <w:r w:rsidR="0085382C" w:rsidRPr="00907079">
        <w:rPr>
          <w:rFonts w:ascii="Times New Roman" w:hAnsi="Times New Roman" w:cs="Times New Roman"/>
          <w:sz w:val="24"/>
          <w:szCs w:val="24"/>
        </w:rPr>
        <w:t>9) </w:t>
      </w:r>
      <w:r w:rsidR="0085382C" w:rsidRPr="00BE190B">
        <w:rPr>
          <w:rFonts w:ascii="Times New Roman" w:hAnsi="Times New Roman" w:cs="Times New Roman"/>
          <w:sz w:val="24"/>
          <w:szCs w:val="24"/>
        </w:rPr>
        <w:t>ehitise ehitamise</w:t>
      </w:r>
      <w:commentRangeStart w:id="45"/>
      <w:del w:id="46" w:author="Merike Koppel JM" w:date="2024-09-04T09:39:00Z">
        <w:r w:rsidR="0085382C" w:rsidRPr="00BE190B" w:rsidDel="00311435">
          <w:rPr>
            <w:rFonts w:ascii="Times New Roman" w:hAnsi="Times New Roman" w:cs="Times New Roman"/>
            <w:sz w:val="24"/>
            <w:szCs w:val="24"/>
          </w:rPr>
          <w:delText>l</w:delText>
        </w:r>
      </w:del>
      <w:ins w:id="47" w:author="Merike Koppel JM" w:date="2024-09-04T09:39:00Z">
        <w:r w:rsidR="00311435">
          <w:rPr>
            <w:rFonts w:ascii="Times New Roman" w:hAnsi="Times New Roman" w:cs="Times New Roman"/>
            <w:sz w:val="24"/>
            <w:szCs w:val="24"/>
          </w:rPr>
          <w:t>ks</w:t>
        </w:r>
        <w:commentRangeEnd w:id="45"/>
        <w:r w:rsidR="00311435">
          <w:rPr>
            <w:rStyle w:val="Kommentaariviide"/>
          </w:rPr>
          <w:commentReference w:id="45"/>
        </w:r>
      </w:ins>
      <w:r w:rsidR="0085382C" w:rsidRPr="00907079">
        <w:rPr>
          <w:rFonts w:ascii="Times New Roman" w:hAnsi="Times New Roman" w:cs="Times New Roman"/>
          <w:sz w:val="24"/>
          <w:szCs w:val="24"/>
        </w:rPr>
        <w:t xml:space="preserve">, kui </w:t>
      </w:r>
      <w:del w:id="48" w:author="Merike Koppel JM" w:date="2024-09-04T09:44:00Z">
        <w:r w:rsidR="0085382C" w:rsidRPr="00907079" w:rsidDel="00311435">
          <w:rPr>
            <w:rFonts w:ascii="Times New Roman" w:hAnsi="Times New Roman" w:cs="Times New Roman"/>
            <w:sz w:val="24"/>
            <w:szCs w:val="24"/>
          </w:rPr>
          <w:delText xml:space="preserve">toimub </w:delText>
        </w:r>
      </w:del>
      <w:r w:rsidR="0085382C" w:rsidRPr="00907079">
        <w:rPr>
          <w:rFonts w:ascii="Times New Roman" w:hAnsi="Times New Roman" w:cs="Times New Roman"/>
          <w:sz w:val="24"/>
          <w:szCs w:val="24"/>
        </w:rPr>
        <w:t>põhjave</w:t>
      </w:r>
      <w:del w:id="49" w:author="Merike Koppel JM" w:date="2024-09-04T09:44:00Z">
        <w:r w:rsidR="0085382C" w:rsidRPr="00907079" w:rsidDel="00311435">
          <w:rPr>
            <w:rFonts w:ascii="Times New Roman" w:hAnsi="Times New Roman" w:cs="Times New Roman"/>
            <w:sz w:val="24"/>
            <w:szCs w:val="24"/>
          </w:rPr>
          <w:delText>e</w:delText>
        </w:r>
      </w:del>
      <w:ins w:id="50" w:author="Merike Koppel JM" w:date="2024-09-04T09:44:00Z">
        <w:r w:rsidR="00311435">
          <w:rPr>
            <w:rFonts w:ascii="Times New Roman" w:hAnsi="Times New Roman" w:cs="Times New Roman"/>
            <w:sz w:val="24"/>
            <w:szCs w:val="24"/>
          </w:rPr>
          <w:t>tt juhitakse</w:t>
        </w:r>
      </w:ins>
      <w:r w:rsidR="0085382C" w:rsidRPr="00907079">
        <w:rPr>
          <w:rFonts w:ascii="Times New Roman" w:hAnsi="Times New Roman" w:cs="Times New Roman"/>
          <w:sz w:val="24"/>
          <w:szCs w:val="24"/>
        </w:rPr>
        <w:t xml:space="preserve"> ümber</w:t>
      </w:r>
      <w:del w:id="51" w:author="Merike Koppel JM" w:date="2024-09-04T09:44:00Z">
        <w:r w:rsidR="0085382C" w:rsidRPr="00907079" w:rsidDel="00311435">
          <w:rPr>
            <w:rFonts w:ascii="Times New Roman" w:hAnsi="Times New Roman" w:cs="Times New Roman"/>
            <w:sz w:val="24"/>
            <w:szCs w:val="24"/>
          </w:rPr>
          <w:delText>juhtimine</w:delText>
        </w:r>
      </w:del>
      <w:r w:rsidR="0085382C" w:rsidRPr="00907079">
        <w:rPr>
          <w:rFonts w:ascii="Times New Roman" w:hAnsi="Times New Roman" w:cs="Times New Roman"/>
          <w:sz w:val="24"/>
          <w:szCs w:val="24"/>
        </w:rPr>
        <w:t xml:space="preserve"> maapinnalähedasest põhjaveekihist, mis ei </w:t>
      </w:r>
      <w:del w:id="52" w:author="Merike Koppel JM" w:date="2024-09-04T09:41:00Z">
        <w:r w:rsidR="0085382C" w:rsidRPr="00907079" w:rsidDel="00311435">
          <w:rPr>
            <w:rFonts w:ascii="Times New Roman" w:hAnsi="Times New Roman" w:cs="Times New Roman"/>
            <w:sz w:val="24"/>
            <w:szCs w:val="24"/>
          </w:rPr>
          <w:delText>ole hõlmatud</w:delText>
        </w:r>
      </w:del>
      <w:ins w:id="53" w:author="Merike Koppel JM" w:date="2024-09-04T09:57:00Z">
        <w:r w:rsidR="007279F0">
          <w:rPr>
            <w:rFonts w:ascii="Times New Roman" w:hAnsi="Times New Roman" w:cs="Times New Roman"/>
            <w:sz w:val="24"/>
            <w:szCs w:val="24"/>
          </w:rPr>
          <w:t>asu</w:t>
        </w:r>
      </w:ins>
      <w:r w:rsidR="0085382C" w:rsidRPr="00907079">
        <w:rPr>
          <w:rFonts w:ascii="Times New Roman" w:hAnsi="Times New Roman" w:cs="Times New Roman"/>
          <w:sz w:val="24"/>
          <w:szCs w:val="24"/>
        </w:rPr>
        <w:t xml:space="preserve"> kehtestatud põhjaveevaruga ala</w:t>
      </w:r>
      <w:ins w:id="54" w:author="Merike Koppel JM" w:date="2024-09-04T09:57:00Z">
        <w:r w:rsidR="007279F0">
          <w:rPr>
            <w:rFonts w:ascii="Times New Roman" w:hAnsi="Times New Roman" w:cs="Times New Roman"/>
            <w:sz w:val="24"/>
            <w:szCs w:val="24"/>
          </w:rPr>
          <w:t>l</w:t>
        </w:r>
      </w:ins>
      <w:r w:rsidR="0085382C" w:rsidRPr="00907079">
        <w:rPr>
          <w:rFonts w:ascii="Times New Roman" w:hAnsi="Times New Roman" w:cs="Times New Roman"/>
          <w:sz w:val="24"/>
          <w:szCs w:val="24"/>
        </w:rPr>
        <w:t xml:space="preserve"> või joogiveehaarde toiteala</w:t>
      </w:r>
      <w:ins w:id="55" w:author="Merike Koppel JM" w:date="2024-09-04T09:58:00Z">
        <w:r w:rsidR="007279F0">
          <w:rPr>
            <w:rFonts w:ascii="Times New Roman" w:hAnsi="Times New Roman" w:cs="Times New Roman"/>
            <w:sz w:val="24"/>
            <w:szCs w:val="24"/>
          </w:rPr>
          <w:t>l</w:t>
        </w:r>
      </w:ins>
      <w:del w:id="56" w:author="Merike Koppel JM" w:date="2024-09-04T09:48:00Z">
        <w:r w:rsidR="0085382C" w:rsidRPr="00907079" w:rsidDel="007279F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commentRangeStart w:id="57"/>
        <w:r w:rsidR="0085382C" w:rsidRPr="00907079" w:rsidDel="007279F0">
          <w:rPr>
            <w:rFonts w:ascii="Times New Roman" w:hAnsi="Times New Roman" w:cs="Times New Roman"/>
            <w:sz w:val="24"/>
            <w:szCs w:val="24"/>
          </w:rPr>
          <w:delText>koosseisu</w:delText>
        </w:r>
      </w:del>
      <w:commentRangeEnd w:id="57"/>
      <w:r w:rsidR="00027D8E">
        <w:rPr>
          <w:rStyle w:val="Kommentaariviide"/>
        </w:rPr>
        <w:commentReference w:id="57"/>
      </w:r>
      <w:r w:rsidR="0085382C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19E55486" w14:textId="50FF471F" w:rsidR="00402893" w:rsidRPr="00907079" w:rsidRDefault="0085382C" w:rsidP="00853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10) ehitise ehitamise</w:t>
      </w:r>
      <w:del w:id="58" w:author="Merike Koppel JM" w:date="2024-09-04T09:39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l</w:delText>
        </w:r>
      </w:del>
      <w:ins w:id="59" w:author="Merike Koppel JM" w:date="2024-09-04T09:39:00Z">
        <w:r w:rsidR="00311435">
          <w:rPr>
            <w:rFonts w:ascii="Times New Roman" w:hAnsi="Times New Roman" w:cs="Times New Roman"/>
            <w:sz w:val="24"/>
            <w:szCs w:val="24"/>
          </w:rPr>
          <w:t>ks</w:t>
        </w:r>
      </w:ins>
      <w:r w:rsidRPr="00907079">
        <w:rPr>
          <w:rFonts w:ascii="Times New Roman" w:hAnsi="Times New Roman" w:cs="Times New Roman"/>
          <w:sz w:val="24"/>
          <w:szCs w:val="24"/>
        </w:rPr>
        <w:t xml:space="preserve">, kui </w:t>
      </w:r>
      <w:del w:id="60" w:author="Merike Koppel JM" w:date="2024-09-04T09:44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 xml:space="preserve">toimub </w:delText>
        </w:r>
      </w:del>
      <w:r w:rsidRPr="00907079">
        <w:rPr>
          <w:rFonts w:ascii="Times New Roman" w:hAnsi="Times New Roman" w:cs="Times New Roman"/>
          <w:sz w:val="24"/>
          <w:szCs w:val="24"/>
        </w:rPr>
        <w:t>põhjave</w:t>
      </w:r>
      <w:del w:id="61" w:author="Merike Koppel JM" w:date="2024-09-04T09:44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e</w:delText>
        </w:r>
      </w:del>
      <w:ins w:id="62" w:author="Merike Koppel JM" w:date="2024-09-04T09:44:00Z">
        <w:r w:rsidR="00311435">
          <w:rPr>
            <w:rFonts w:ascii="Times New Roman" w:hAnsi="Times New Roman" w:cs="Times New Roman"/>
            <w:sz w:val="24"/>
            <w:szCs w:val="24"/>
          </w:rPr>
          <w:t>tt juhitakse</w:t>
        </w:r>
      </w:ins>
      <w:r w:rsidRPr="00907079">
        <w:rPr>
          <w:rFonts w:ascii="Times New Roman" w:hAnsi="Times New Roman" w:cs="Times New Roman"/>
          <w:sz w:val="24"/>
          <w:szCs w:val="24"/>
        </w:rPr>
        <w:t xml:space="preserve"> ümber</w:t>
      </w:r>
      <w:del w:id="63" w:author="Merike Koppel JM" w:date="2024-09-04T09:44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juhtimine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maapinnalähedasest põhjaveekihist </w:t>
      </w:r>
      <w:del w:id="64" w:author="Merike Koppel JM" w:date="2024-09-04T09:46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vähem kui</w:delText>
        </w:r>
      </w:del>
      <w:ins w:id="65" w:author="Merike Koppel JM" w:date="2024-09-04T09:46:00Z">
        <w:r w:rsidR="00311435">
          <w:rPr>
            <w:rFonts w:ascii="Times New Roman" w:hAnsi="Times New Roman" w:cs="Times New Roman"/>
            <w:sz w:val="24"/>
            <w:szCs w:val="24"/>
          </w:rPr>
          <w:t>alla</w:t>
        </w:r>
      </w:ins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ins w:id="66" w:author="Merike Koppel JM" w:date="2024-09-04T09:56:00Z">
        <w:r w:rsidR="007279F0">
          <w:rPr>
            <w:rFonts w:ascii="Times New Roman" w:hAnsi="Times New Roman" w:cs="Times New Roman"/>
            <w:sz w:val="24"/>
            <w:szCs w:val="24"/>
          </w:rPr>
          <w:t>kuue</w:t>
        </w:r>
      </w:ins>
      <w:del w:id="67" w:author="Merike Koppel JM" w:date="2024-09-04T09:56:00Z">
        <w:r w:rsidRPr="00907079" w:rsidDel="007279F0">
          <w:rPr>
            <w:rFonts w:ascii="Times New Roman" w:hAnsi="Times New Roman" w:cs="Times New Roman"/>
            <w:sz w:val="24"/>
            <w:szCs w:val="24"/>
          </w:rPr>
          <w:delText>6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kuu</w:t>
      </w:r>
      <w:del w:id="68" w:author="Merike Koppel JM" w:date="2024-09-04T09:46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ja </w:t>
      </w:r>
      <w:del w:id="69" w:author="Merike Koppel JM" w:date="2024-09-04T09:45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 xml:space="preserve">mitte </w:delText>
        </w:r>
      </w:del>
      <w:ins w:id="70" w:author="Merike Koppel JM" w:date="2024-09-04T09:45:00Z">
        <w:r w:rsidR="00311435">
          <w:rPr>
            <w:rFonts w:ascii="Times New Roman" w:hAnsi="Times New Roman" w:cs="Times New Roman"/>
            <w:sz w:val="24"/>
            <w:szCs w:val="24"/>
          </w:rPr>
          <w:t>kõige</w:t>
        </w:r>
        <w:r w:rsidR="00311435" w:rsidRPr="0090707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907079">
        <w:rPr>
          <w:rFonts w:ascii="Times New Roman" w:hAnsi="Times New Roman" w:cs="Times New Roman"/>
          <w:sz w:val="24"/>
          <w:szCs w:val="24"/>
        </w:rPr>
        <w:t>rohkem</w:t>
      </w:r>
      <w:del w:id="71" w:author="Merike Koppel JM" w:date="2024-09-04T09:44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,</w:delText>
        </w:r>
      </w:del>
      <w:del w:id="72" w:author="Merike Koppel JM" w:date="2024-09-04T09:45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73" w:author="Merike Koppel JM" w:date="2024-09-04T09:46:00Z">
        <w:r w:rsidRPr="00907079" w:rsidDel="00311435">
          <w:rPr>
            <w:rFonts w:ascii="Times New Roman" w:hAnsi="Times New Roman" w:cs="Times New Roman"/>
            <w:sz w:val="24"/>
            <w:szCs w:val="24"/>
          </w:rPr>
          <w:delText>kui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1000 </w:t>
      </w:r>
      <w:ins w:id="74" w:author="Merike Koppel JM" w:date="2024-09-03T15:40:00Z">
        <w:r w:rsidR="009710AB">
          <w:rPr>
            <w:rFonts w:ascii="Times New Roman" w:hAnsi="Times New Roman" w:cs="Times New Roman"/>
            <w:sz w:val="24"/>
            <w:szCs w:val="24"/>
          </w:rPr>
          <w:t>kuupmeetrit</w:t>
        </w:r>
      </w:ins>
      <w:del w:id="75" w:author="Merike Koppel JM" w:date="2024-09-03T15:40:00Z">
        <w:r w:rsidRPr="00907079" w:rsidDel="009710AB">
          <w:rPr>
            <w:rFonts w:ascii="Times New Roman" w:hAnsi="Times New Roman" w:cs="Times New Roman"/>
            <w:sz w:val="24"/>
            <w:szCs w:val="24"/>
          </w:rPr>
          <w:delText>m</w:delText>
        </w:r>
        <w:r w:rsidRPr="001679EB" w:rsidDel="009710AB">
          <w:rPr>
            <w:rFonts w:ascii="Times New Roman" w:hAnsi="Times New Roman" w:cs="Times New Roman"/>
            <w:sz w:val="24"/>
            <w:szCs w:val="24"/>
            <w:vertAlign w:val="superscript"/>
          </w:rPr>
          <w:delText>3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ööpäevas.</w:t>
      </w:r>
      <w:commentRangeStart w:id="76"/>
      <w:del w:id="77" w:author="Merike Koppel JM" w:date="2024-09-04T09:46:00Z">
        <w:r w:rsidR="00402893" w:rsidRPr="00907079" w:rsidDel="00311435">
          <w:rPr>
            <w:rFonts w:ascii="Times New Roman" w:hAnsi="Times New Roman" w:cs="Times New Roman"/>
            <w:sz w:val="24"/>
            <w:szCs w:val="24"/>
          </w:rPr>
          <w:delText>;</w:delText>
        </w:r>
      </w:del>
      <w:commentRangeEnd w:id="76"/>
      <w:r w:rsidR="00311435">
        <w:rPr>
          <w:rStyle w:val="Kommentaariviide"/>
        </w:rPr>
        <w:commentReference w:id="76"/>
      </w:r>
      <w:r w:rsidR="00402893"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3156D034" w14:textId="77777777" w:rsidR="00504342" w:rsidRPr="00907079" w:rsidRDefault="0050434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B41FD0" w14:textId="06BC2B44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907079">
        <w:rPr>
          <w:rFonts w:ascii="Times New Roman" w:hAnsi="Times New Roman" w:cs="Times New Roman"/>
          <w:sz w:val="24"/>
          <w:szCs w:val="24"/>
        </w:rPr>
        <w:t xml:space="preserve"> paragrahvi </w:t>
      </w:r>
      <w:del w:id="78" w:author="Merike Koppel JM" w:date="2024-09-04T10:01:00Z">
        <w:r w:rsidRPr="00907079" w:rsidDel="00027D8E">
          <w:rPr>
            <w:rFonts w:ascii="Times New Roman" w:hAnsi="Times New Roman" w:cs="Times New Roman"/>
            <w:sz w:val="24"/>
            <w:szCs w:val="24"/>
          </w:rPr>
          <w:delText xml:space="preserve">§ </w:delText>
        </w:r>
      </w:del>
      <w:r w:rsidRPr="00907079">
        <w:rPr>
          <w:rFonts w:ascii="Times New Roman" w:hAnsi="Times New Roman" w:cs="Times New Roman"/>
          <w:sz w:val="24"/>
          <w:szCs w:val="24"/>
        </w:rPr>
        <w:t>209 lõike 1 punkt 5 muudetakse ja sõnastatakse järgmiselt:</w:t>
      </w:r>
    </w:p>
    <w:p w14:paraId="1A355F08" w14:textId="6D542341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„5</w:t>
      </w:r>
      <w:commentRangeStart w:id="79"/>
      <w:r w:rsidRPr="00907079">
        <w:rPr>
          <w:rFonts w:ascii="Times New Roman" w:hAnsi="Times New Roman" w:cs="Times New Roman"/>
          <w:sz w:val="24"/>
          <w:szCs w:val="24"/>
        </w:rPr>
        <w:t>) kelle hüdrogeoloogilised tööd vastavad õigusaktides sätestatud nõuetele ja töö eesmärgile</w:t>
      </w:r>
      <w:commentRangeEnd w:id="79"/>
      <w:r w:rsidR="00866598">
        <w:rPr>
          <w:rStyle w:val="Kommentaariviide"/>
        </w:rPr>
        <w:commentReference w:id="79"/>
      </w:r>
      <w:r w:rsidRPr="00907079">
        <w:rPr>
          <w:rFonts w:ascii="Times New Roman" w:hAnsi="Times New Roman" w:cs="Times New Roman"/>
          <w:sz w:val="24"/>
          <w:szCs w:val="24"/>
        </w:rPr>
        <w:t>.“;</w:t>
      </w:r>
    </w:p>
    <w:p w14:paraId="7DCC3878" w14:textId="77777777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FA24BD" w14:textId="1B79F8EF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8)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</w:t>
      </w:r>
      <w:del w:id="80" w:author="Merike Koppel JM" w:date="2024-09-04T10:01:00Z">
        <w:r w:rsidRPr="00907079" w:rsidDel="00027D8E">
          <w:rPr>
            <w:rFonts w:ascii="Times New Roman" w:hAnsi="Times New Roman" w:cs="Times New Roman"/>
            <w:sz w:val="24"/>
            <w:szCs w:val="24"/>
          </w:rPr>
          <w:delText xml:space="preserve">§ 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209 lõike 2 sissejuhatav </w:t>
      </w:r>
      <w:del w:id="81" w:author="Merike Koppel JM" w:date="2024-09-03T15:43:00Z">
        <w:r w:rsidRPr="00907079" w:rsidDel="009710AB">
          <w:rPr>
            <w:rFonts w:ascii="Times New Roman" w:hAnsi="Times New Roman" w:cs="Times New Roman"/>
            <w:sz w:val="24"/>
            <w:szCs w:val="24"/>
          </w:rPr>
          <w:delText>tekst</w:delText>
        </w:r>
      </w:del>
      <w:ins w:id="82" w:author="Merike Koppel JM" w:date="2024-09-03T15:43:00Z">
        <w:r w:rsidR="009710AB">
          <w:rPr>
            <w:rFonts w:ascii="Times New Roman" w:hAnsi="Times New Roman" w:cs="Times New Roman"/>
            <w:sz w:val="24"/>
            <w:szCs w:val="24"/>
          </w:rPr>
          <w:t>lauseosa</w:t>
        </w:r>
      </w:ins>
      <w:r w:rsidRPr="00907079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3603D6E" w14:textId="2F80F73D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</w:t>
      </w:r>
      <w:del w:id="83" w:author="Mari Käbi" w:date="2024-09-06T07:57:00Z">
        <w:r w:rsidRPr="00907079" w:rsidDel="004C2A92">
          <w:rPr>
            <w:rFonts w:ascii="Times New Roman" w:hAnsi="Times New Roman" w:cs="Times New Roman"/>
            <w:sz w:val="24"/>
            <w:szCs w:val="24"/>
          </w:rPr>
          <w:delText xml:space="preserve">(2) 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Lisaks käesoleva paragrahvi lõikes 1 nimetatule antakse tegevusluba </w:t>
      </w:r>
      <w:del w:id="84" w:author="Merike Koppel JM" w:date="2024-09-04T10:11:00Z">
        <w:r w:rsidRPr="00907079" w:rsidDel="005F0AD9">
          <w:rPr>
            <w:rFonts w:ascii="Times New Roman" w:hAnsi="Times New Roman" w:cs="Times New Roman"/>
            <w:sz w:val="24"/>
            <w:szCs w:val="24"/>
          </w:rPr>
          <w:delText xml:space="preserve">vastavalt 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käesoleva seaduse §-s 208 </w:t>
      </w:r>
      <w:r w:rsidRPr="00027D8E">
        <w:rPr>
          <w:rFonts w:ascii="Times New Roman" w:hAnsi="Times New Roman" w:cs="Times New Roman"/>
          <w:sz w:val="24"/>
          <w:szCs w:val="24"/>
        </w:rPr>
        <w:t>nimetatud töö valdkonna</w:t>
      </w:r>
      <w:del w:id="85" w:author="Merike Koppel JM" w:date="2024-09-04T10:11:00Z">
        <w:r w:rsidRPr="00027D8E" w:rsidDel="005F0AD9">
          <w:rPr>
            <w:rFonts w:ascii="Times New Roman" w:hAnsi="Times New Roman" w:cs="Times New Roman"/>
            <w:sz w:val="24"/>
            <w:szCs w:val="24"/>
          </w:rPr>
          <w:delText>le</w:delText>
        </w:r>
      </w:del>
      <w:ins w:id="86" w:author="Merike Koppel JM" w:date="2024-09-04T10:11:00Z">
        <w:r w:rsidR="005F0AD9">
          <w:rPr>
            <w:rFonts w:ascii="Times New Roman" w:hAnsi="Times New Roman" w:cs="Times New Roman"/>
            <w:sz w:val="24"/>
            <w:szCs w:val="24"/>
          </w:rPr>
          <w:t xml:space="preserve"> järgi</w:t>
        </w:r>
      </w:ins>
      <w:r w:rsidRPr="00027D8E">
        <w:rPr>
          <w:rFonts w:ascii="Times New Roman" w:hAnsi="Times New Roman" w:cs="Times New Roman"/>
          <w:sz w:val="24"/>
          <w:szCs w:val="24"/>
        </w:rPr>
        <w:t>:</w:t>
      </w:r>
      <w:r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0E21657A" w14:textId="77777777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B9A5CA" w14:textId="033F89FE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</w:t>
      </w:r>
      <w:del w:id="87" w:author="Mari Käbi" w:date="2024-09-06T07:56:00Z">
        <w:r w:rsidRPr="00907079" w:rsidDel="004C2A92">
          <w:rPr>
            <w:rFonts w:ascii="Times New Roman" w:hAnsi="Times New Roman" w:cs="Times New Roman"/>
            <w:sz w:val="24"/>
            <w:szCs w:val="24"/>
          </w:rPr>
          <w:delText>§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209 täiendatakse lõikega 2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57D89D6" w14:textId="44D6ED80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 Tegevusloa omaja peab vastama käesoleva paragrahvi lõigetes 1 ja 2 sätestatud nõuetele.“;</w:t>
      </w:r>
    </w:p>
    <w:p w14:paraId="66535E4F" w14:textId="77777777" w:rsidR="005567A3" w:rsidRDefault="005567A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743B3" w14:textId="77777777" w:rsidR="005A29D3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E6760" w14:textId="77777777" w:rsidR="005A29D3" w:rsidRPr="00907079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D11B0" w14:textId="042B25E2" w:rsidR="008A0EC5" w:rsidRPr="00907079" w:rsidRDefault="008A0EC5" w:rsidP="008A0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88"/>
      <w:r w:rsidRPr="00907079">
        <w:rPr>
          <w:rFonts w:ascii="Times New Roman" w:hAnsi="Times New Roman" w:cs="Times New Roman"/>
          <w:sz w:val="24"/>
          <w:szCs w:val="24"/>
        </w:rPr>
        <w:t xml:space="preserve">paragrahvi </w:t>
      </w:r>
      <w:del w:id="89" w:author="Mari Käbi" w:date="2024-09-06T07:56:00Z">
        <w:r w:rsidRPr="00907079" w:rsidDel="004C2A92">
          <w:rPr>
            <w:rFonts w:ascii="Times New Roman" w:hAnsi="Times New Roman" w:cs="Times New Roman"/>
            <w:sz w:val="24"/>
            <w:szCs w:val="24"/>
          </w:rPr>
          <w:delText>§</w:delText>
        </w:r>
      </w:del>
      <w:r w:rsidRPr="00907079">
        <w:rPr>
          <w:rFonts w:ascii="Times New Roman" w:hAnsi="Times New Roman" w:cs="Times New Roman"/>
          <w:sz w:val="24"/>
          <w:szCs w:val="24"/>
        </w:rPr>
        <w:t xml:space="preserve"> 213 </w:t>
      </w:r>
      <w:ins w:id="90" w:author="Merike Koppel JM" w:date="2024-09-04T10:16:00Z">
        <w:r w:rsidR="005F0AD9">
          <w:rPr>
            <w:rFonts w:ascii="Times New Roman" w:hAnsi="Times New Roman" w:cs="Times New Roman"/>
            <w:sz w:val="24"/>
            <w:szCs w:val="24"/>
          </w:rPr>
          <w:t xml:space="preserve">tekst </w:t>
        </w:r>
      </w:ins>
      <w:ins w:id="91" w:author="Merike Koppel JM" w:date="2024-09-03T15:51:00Z">
        <w:r w:rsidR="00A0667F">
          <w:rPr>
            <w:rFonts w:ascii="Times New Roman" w:hAnsi="Times New Roman" w:cs="Times New Roman"/>
            <w:sz w:val="24"/>
            <w:szCs w:val="24"/>
          </w:rPr>
          <w:t>lo</w:t>
        </w:r>
      </w:ins>
      <w:ins w:id="92" w:author="Merike Koppel JM" w:date="2024-09-03T15:50:00Z">
        <w:r w:rsidR="00A0667F">
          <w:rPr>
            <w:rFonts w:ascii="Times New Roman" w:hAnsi="Times New Roman" w:cs="Times New Roman"/>
            <w:sz w:val="24"/>
            <w:szCs w:val="24"/>
          </w:rPr>
          <w:t xml:space="preserve">etakse lõikeks 1 </w:t>
        </w:r>
      </w:ins>
      <w:ins w:id="93" w:author="Merike Koppel JM" w:date="2024-09-04T10:16:00Z">
        <w:r w:rsidR="005F0AD9">
          <w:rPr>
            <w:rFonts w:ascii="Times New Roman" w:hAnsi="Times New Roman" w:cs="Times New Roman"/>
            <w:sz w:val="24"/>
            <w:szCs w:val="24"/>
          </w:rPr>
          <w:t xml:space="preserve">ja </w:t>
        </w:r>
      </w:ins>
      <w:ins w:id="94" w:author="Merike Koppel JM" w:date="2024-09-03T15:51:00Z">
        <w:r w:rsidR="00A0667F">
          <w:rPr>
            <w:rFonts w:ascii="Times New Roman" w:hAnsi="Times New Roman" w:cs="Times New Roman"/>
            <w:sz w:val="24"/>
            <w:szCs w:val="24"/>
          </w:rPr>
          <w:t xml:space="preserve">paragrahvi </w:t>
        </w:r>
      </w:ins>
      <w:r w:rsidRPr="00907079">
        <w:rPr>
          <w:rFonts w:ascii="Times New Roman" w:hAnsi="Times New Roman" w:cs="Times New Roman"/>
          <w:sz w:val="24"/>
          <w:szCs w:val="24"/>
        </w:rPr>
        <w:t>täiendatakse lõikega 2 järgmises sõnastuses:</w:t>
      </w:r>
      <w:commentRangeEnd w:id="88"/>
      <w:r w:rsidR="00866598">
        <w:rPr>
          <w:rStyle w:val="Kommentaariviide"/>
        </w:rPr>
        <w:commentReference w:id="88"/>
      </w:r>
    </w:p>
    <w:p w14:paraId="055E6345" w14:textId="23F2493E" w:rsidR="008A0EC5" w:rsidRPr="00907079" w:rsidRDefault="008A0EC5" w:rsidP="008A0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„(2) Lisaks majandustegevuse seadustiku üldosa seaduse §-s 43 sätestatule võib tegevusloa andja loa peatada, kui loa omaja ei täida puurkaevu ehitamisele ja konstruktsioonile õigusaktidega kehtestatud nõudeid.“;</w:t>
      </w:r>
    </w:p>
    <w:p w14:paraId="1E85C1D2" w14:textId="77777777" w:rsidR="008A0EC5" w:rsidRPr="00907079" w:rsidRDefault="008A0EC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3F9C9" w14:textId="32170C51" w:rsidR="002B31A5" w:rsidRPr="00907079" w:rsidRDefault="000E283C" w:rsidP="002B31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B31A5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paragrahvi 243 </w:t>
      </w:r>
      <w:r w:rsidR="00185BD1" w:rsidRPr="00907079">
        <w:rPr>
          <w:rFonts w:ascii="Times New Roman" w:hAnsi="Times New Roman" w:cs="Times New Roman"/>
          <w:sz w:val="24"/>
          <w:szCs w:val="24"/>
        </w:rPr>
        <w:t>täiendatakse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lõi</w:t>
      </w:r>
      <w:r w:rsidR="00185BD1" w:rsidRPr="00907079">
        <w:rPr>
          <w:rFonts w:ascii="Times New Roman" w:hAnsi="Times New Roman" w:cs="Times New Roman"/>
          <w:sz w:val="24"/>
          <w:szCs w:val="24"/>
        </w:rPr>
        <w:t>kega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1</w:t>
      </w:r>
      <w:r w:rsidR="002B31A5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57252AA" w14:textId="570D117E" w:rsidR="002B31A5" w:rsidRPr="00907079" w:rsidRDefault="002B31A5" w:rsidP="002B31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 xml:space="preserve">) Kui veeuuringu või joogiveeuuringu käigus võtab veeproovi akrediteeritud katselabor, mille </w:t>
      </w:r>
      <w:r w:rsidR="00D8405E" w:rsidRPr="00907079">
        <w:rPr>
          <w:rFonts w:ascii="Times New Roman" w:hAnsi="Times New Roman" w:cs="Times New Roman"/>
          <w:sz w:val="24"/>
          <w:szCs w:val="24"/>
        </w:rPr>
        <w:t xml:space="preserve">akrediteerimisulatuses </w:t>
      </w:r>
      <w:del w:id="95" w:author="Merike Koppel JM" w:date="2024-09-04T10:22:00Z">
        <w:r w:rsidRPr="00907079" w:rsidDel="000E7572">
          <w:rPr>
            <w:rFonts w:ascii="Times New Roman" w:hAnsi="Times New Roman" w:cs="Times New Roman"/>
            <w:sz w:val="24"/>
            <w:szCs w:val="24"/>
          </w:rPr>
          <w:delText xml:space="preserve">on </w:delText>
        </w:r>
      </w:del>
      <w:r w:rsidRPr="00907079">
        <w:rPr>
          <w:rFonts w:ascii="Times New Roman" w:hAnsi="Times New Roman" w:cs="Times New Roman"/>
          <w:sz w:val="24"/>
          <w:szCs w:val="24"/>
        </w:rPr>
        <w:t>vastava valdkonna proovivõtumeetod</w:t>
      </w:r>
      <w:ins w:id="96" w:author="Merike Koppel JM" w:date="2024-09-04T10:22:00Z">
        <w:r w:rsidR="000E7572">
          <w:rPr>
            <w:rFonts w:ascii="Times New Roman" w:hAnsi="Times New Roman" w:cs="Times New Roman"/>
            <w:sz w:val="24"/>
            <w:szCs w:val="24"/>
          </w:rPr>
          <w:t xml:space="preserve"> on</w:t>
        </w:r>
      </w:ins>
      <w:r w:rsidRPr="00907079">
        <w:rPr>
          <w:rFonts w:ascii="Times New Roman" w:hAnsi="Times New Roman" w:cs="Times New Roman"/>
          <w:sz w:val="24"/>
          <w:szCs w:val="24"/>
        </w:rPr>
        <w:t>, ei pea katselabori proovivõtja olema atesteeritud.“;</w:t>
      </w:r>
    </w:p>
    <w:p w14:paraId="7B8104DA" w14:textId="77777777" w:rsidR="002B31A5" w:rsidRPr="00907079" w:rsidRDefault="002B31A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BBD67" w14:textId="394044BC" w:rsidR="005567A3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_Hlk170830425"/>
      <w:r w:rsidRPr="00907079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5567A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paragrahvi 243 lõi</w:t>
      </w:r>
      <w:r w:rsidR="00185BD1" w:rsidRPr="00907079">
        <w:rPr>
          <w:rFonts w:ascii="Times New Roman" w:hAnsi="Times New Roman" w:cs="Times New Roman"/>
          <w:sz w:val="24"/>
          <w:szCs w:val="24"/>
        </w:rPr>
        <w:t>ge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4 </w:t>
      </w:r>
      <w:r w:rsidR="00185BD1" w:rsidRPr="00907079">
        <w:rPr>
          <w:rFonts w:ascii="Times New Roman" w:hAnsi="Times New Roman" w:cs="Times New Roman"/>
          <w:sz w:val="24"/>
          <w:szCs w:val="24"/>
        </w:rPr>
        <w:t>muudetakse ja sõnastatakse järgmiselt</w:t>
      </w:r>
      <w:r w:rsidR="005567A3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269A2862" w14:textId="3C5B0766" w:rsidR="00185BD1" w:rsidRPr="00907079" w:rsidRDefault="00185BD1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„(4) Proovivõtja atesteerimist korraldab Kliimaministeerium koostöös Terviseametiga. Kliimaministeerium võib proovivõtja atesteerimiseks sõlmida halduskoostöö seaduses sätestatud korras halduslepingu katselaboriga, </w:t>
      </w:r>
      <w:commentRangeStart w:id="98"/>
      <w:r w:rsidRPr="00907079">
        <w:rPr>
          <w:rFonts w:ascii="Times New Roman" w:hAnsi="Times New Roman" w:cs="Times New Roman"/>
          <w:sz w:val="24"/>
          <w:szCs w:val="24"/>
        </w:rPr>
        <w:t xml:space="preserve">mille akrediteerimisulatuses </w:t>
      </w:r>
      <w:del w:id="99" w:author="Merike Koppel JM" w:date="2024-09-04T10:29:00Z">
        <w:r w:rsidRPr="00907079" w:rsidDel="00E53EC2">
          <w:rPr>
            <w:rFonts w:ascii="Times New Roman" w:hAnsi="Times New Roman" w:cs="Times New Roman"/>
            <w:sz w:val="24"/>
            <w:szCs w:val="24"/>
          </w:rPr>
          <w:delText xml:space="preserve">on </w:delText>
        </w:r>
      </w:del>
      <w:del w:id="100" w:author="Merike Koppel JM" w:date="2024-09-04T10:30:00Z">
        <w:r w:rsidR="001C0B59" w:rsidRPr="00907079" w:rsidDel="00E53EC2">
          <w:rPr>
            <w:rFonts w:ascii="Times New Roman" w:hAnsi="Times New Roman" w:cs="Times New Roman"/>
            <w:sz w:val="24"/>
            <w:szCs w:val="24"/>
          </w:rPr>
          <w:delText xml:space="preserve">proovivõtumeetodid </w:delText>
        </w:r>
      </w:del>
      <w:r w:rsidRPr="00907079">
        <w:rPr>
          <w:rFonts w:ascii="Times New Roman" w:hAnsi="Times New Roman" w:cs="Times New Roman"/>
          <w:sz w:val="24"/>
          <w:szCs w:val="24"/>
        </w:rPr>
        <w:t>kõik</w:t>
      </w:r>
      <w:r w:rsidR="001C0B59" w:rsidRPr="00907079">
        <w:rPr>
          <w:rFonts w:ascii="Times New Roman" w:hAnsi="Times New Roman" w:cs="Times New Roman"/>
          <w:sz w:val="24"/>
          <w:szCs w:val="24"/>
        </w:rPr>
        <w:t>ide</w:t>
      </w:r>
      <w:del w:id="101" w:author="Merike Koppel JM" w:date="2024-09-04T10:30:00Z">
        <w:r w:rsidR="001C0B59" w:rsidRPr="00907079" w:rsidDel="00E53EC2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1C0B59" w:rsidRPr="00907079">
        <w:rPr>
          <w:rFonts w:ascii="Times New Roman" w:hAnsi="Times New Roman" w:cs="Times New Roman"/>
          <w:sz w:val="24"/>
          <w:szCs w:val="24"/>
        </w:rPr>
        <w:t xml:space="preserve"> atesteeritavate</w:t>
      </w:r>
      <w:del w:id="102" w:author="Merike Koppel JM" w:date="2024-09-04T10:30:00Z">
        <w:r w:rsidR="001C0B59" w:rsidRPr="00907079" w:rsidDel="00E53EC2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1C0B59" w:rsidRPr="00907079">
        <w:rPr>
          <w:rFonts w:ascii="Times New Roman" w:hAnsi="Times New Roman" w:cs="Times New Roman"/>
          <w:sz w:val="24"/>
          <w:szCs w:val="24"/>
        </w:rPr>
        <w:t xml:space="preserve"> proovivõtuvaldkondade</w:t>
      </w:r>
      <w:del w:id="103" w:author="Merike Koppel JM" w:date="2024-09-04T10:30:00Z">
        <w:r w:rsidR="001C0B59" w:rsidRPr="00907079" w:rsidDel="00E53EC2">
          <w:rPr>
            <w:rFonts w:ascii="Times New Roman" w:hAnsi="Times New Roman" w:cs="Times New Roman"/>
            <w:sz w:val="24"/>
            <w:szCs w:val="24"/>
          </w:rPr>
          <w:delText>s</w:delText>
        </w:r>
      </w:del>
      <w:ins w:id="104" w:author="Merike Koppel JM" w:date="2024-09-04T10:29:00Z">
        <w:r w:rsidR="00E53EC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5" w:author="Merike Koppel JM" w:date="2024-09-04T10:30:00Z">
        <w:r w:rsidR="00E53EC2" w:rsidRPr="00907079">
          <w:rPr>
            <w:rFonts w:ascii="Times New Roman" w:hAnsi="Times New Roman" w:cs="Times New Roman"/>
            <w:sz w:val="24"/>
            <w:szCs w:val="24"/>
          </w:rPr>
          <w:t>proovivõtumeetodid</w:t>
        </w:r>
        <w:r w:rsidR="00E53EC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6" w:author="Merike Koppel JM" w:date="2024-09-04T10:29:00Z">
        <w:r w:rsidR="00E53EC2">
          <w:rPr>
            <w:rFonts w:ascii="Times New Roman" w:hAnsi="Times New Roman" w:cs="Times New Roman"/>
            <w:sz w:val="24"/>
            <w:szCs w:val="24"/>
          </w:rPr>
          <w:t>on</w:t>
        </w:r>
      </w:ins>
      <w:commentRangeEnd w:id="98"/>
      <w:ins w:id="107" w:author="Merike Koppel JM" w:date="2024-09-04T10:31:00Z">
        <w:r w:rsidR="00E53EC2">
          <w:rPr>
            <w:rStyle w:val="Kommentaariviide"/>
          </w:rPr>
          <w:commentReference w:id="98"/>
        </w:r>
      </w:ins>
      <w:r w:rsidRPr="00907079">
        <w:rPr>
          <w:rFonts w:ascii="Times New Roman" w:hAnsi="Times New Roman" w:cs="Times New Roman"/>
          <w:sz w:val="24"/>
          <w:szCs w:val="24"/>
        </w:rPr>
        <w:t>.</w:t>
      </w:r>
      <w:r w:rsidR="009E2F1F" w:rsidRPr="00907079">
        <w:rPr>
          <w:rFonts w:ascii="Times New Roman" w:hAnsi="Times New Roman" w:cs="Times New Roman"/>
          <w:sz w:val="24"/>
          <w:szCs w:val="24"/>
        </w:rPr>
        <w:t xml:space="preserve"> Sellise </w:t>
      </w:r>
      <w:del w:id="108" w:author="Merike Koppel JM" w:date="2024-09-03T15:53:00Z">
        <w:r w:rsidR="009E2F1F" w:rsidRPr="00907079" w:rsidDel="00724A9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9E2F1F" w:rsidRPr="00907079">
        <w:rPr>
          <w:rFonts w:ascii="Times New Roman" w:hAnsi="Times New Roman" w:cs="Times New Roman"/>
          <w:sz w:val="24"/>
          <w:szCs w:val="24"/>
        </w:rPr>
        <w:t>halduslepingu sõlmimisele ei kohaldata halduskoostöö seaduse §-e 6 ja 14.</w:t>
      </w:r>
      <w:r w:rsidRPr="00907079">
        <w:rPr>
          <w:rFonts w:ascii="Times New Roman" w:hAnsi="Times New Roman" w:cs="Times New Roman"/>
          <w:sz w:val="24"/>
          <w:szCs w:val="24"/>
        </w:rPr>
        <w:t>“;</w:t>
      </w:r>
    </w:p>
    <w:bookmarkEnd w:id="97"/>
    <w:p w14:paraId="7F0C047B" w14:textId="77777777" w:rsidR="00185BD1" w:rsidRPr="00907079" w:rsidRDefault="00185BD1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B0DA0" w14:textId="5423E7FA" w:rsidR="005567A3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5567A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paragrahvi 243 täiendatakse lõikega 4</w:t>
      </w:r>
      <w:r w:rsidR="005567A3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7516F3B" w14:textId="1C17B548" w:rsidR="00185BD1" w:rsidRPr="00907079" w:rsidRDefault="005567A3" w:rsidP="0035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„(4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</w:t>
      </w:r>
      <w:r w:rsidR="00001022">
        <w:rPr>
          <w:rFonts w:ascii="Times New Roman" w:hAnsi="Times New Roman" w:cs="Times New Roman"/>
          <w:sz w:val="24"/>
          <w:szCs w:val="24"/>
        </w:rPr>
        <w:t> </w:t>
      </w:r>
      <w:r w:rsidR="00185BD1" w:rsidRPr="00907079">
        <w:rPr>
          <w:rFonts w:ascii="Times New Roman" w:hAnsi="Times New Roman" w:cs="Times New Roman"/>
          <w:sz w:val="24"/>
          <w:szCs w:val="24"/>
        </w:rPr>
        <w:t>Katselabor, kellega on sõlmitud haldusleping proovivõtja</w:t>
      </w:r>
      <w:del w:id="109" w:author="Merike Koppel JM" w:date="2024-09-04T10:34:00Z">
        <w:r w:rsidR="00185BD1" w:rsidRPr="00907079" w:rsidDel="00E53EC2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="00185BD1" w:rsidRPr="00907079">
        <w:rPr>
          <w:rFonts w:ascii="Times New Roman" w:hAnsi="Times New Roman" w:cs="Times New Roman"/>
          <w:sz w:val="24"/>
          <w:szCs w:val="24"/>
        </w:rPr>
        <w:t xml:space="preserve"> atesteerimiseks, võib atesteerimise eest võtta tasu </w:t>
      </w:r>
      <w:r w:rsidR="00264349" w:rsidRPr="00907079">
        <w:rPr>
          <w:rFonts w:ascii="Times New Roman" w:hAnsi="Times New Roman" w:cs="Times New Roman"/>
          <w:sz w:val="24"/>
          <w:szCs w:val="24"/>
        </w:rPr>
        <w:t>72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kuni </w:t>
      </w:r>
      <w:r w:rsidR="00402893" w:rsidRPr="00907079">
        <w:rPr>
          <w:rFonts w:ascii="Times New Roman" w:hAnsi="Times New Roman" w:cs="Times New Roman"/>
          <w:sz w:val="24"/>
          <w:szCs w:val="24"/>
        </w:rPr>
        <w:t>300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eurot</w:t>
      </w:r>
      <w:r w:rsidR="00001022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10"/>
      <w:r w:rsidR="00001022">
        <w:rPr>
          <w:rFonts w:ascii="Times New Roman" w:hAnsi="Times New Roman" w:cs="Times New Roman"/>
          <w:sz w:val="24"/>
          <w:szCs w:val="24"/>
        </w:rPr>
        <w:t>ilma käibema</w:t>
      </w:r>
      <w:r w:rsidR="00120387">
        <w:rPr>
          <w:rFonts w:ascii="Times New Roman" w:hAnsi="Times New Roman" w:cs="Times New Roman"/>
          <w:sz w:val="24"/>
          <w:szCs w:val="24"/>
        </w:rPr>
        <w:t>ks</w:t>
      </w:r>
      <w:r w:rsidR="00001022">
        <w:rPr>
          <w:rFonts w:ascii="Times New Roman" w:hAnsi="Times New Roman" w:cs="Times New Roman"/>
          <w:sz w:val="24"/>
          <w:szCs w:val="24"/>
        </w:rPr>
        <w:t>uta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atesteeritava </w:t>
      </w:r>
      <w:commentRangeEnd w:id="110"/>
      <w:r w:rsidR="00E53EC2">
        <w:rPr>
          <w:rStyle w:val="Kommentaariviide"/>
        </w:rPr>
        <w:commentReference w:id="110"/>
      </w:r>
      <w:r w:rsidR="00185BD1" w:rsidRPr="00907079">
        <w:rPr>
          <w:rFonts w:ascii="Times New Roman" w:hAnsi="Times New Roman" w:cs="Times New Roman"/>
          <w:sz w:val="24"/>
          <w:szCs w:val="24"/>
        </w:rPr>
        <w:t>isiku kohta.“;</w:t>
      </w:r>
    </w:p>
    <w:p w14:paraId="5E9291CC" w14:textId="77777777" w:rsidR="003524A1" w:rsidRPr="00907079" w:rsidRDefault="003524A1" w:rsidP="0035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367EC" w14:textId="008756A3" w:rsidR="00185BD1" w:rsidRPr="00907079" w:rsidRDefault="000E283C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5BD1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paragrahvi 243 täiendatakse lõikega 5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526CE09" w14:textId="6890A7E6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„(5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 Proovivõtjat atesteeritakse iga seitsme aasta järel.“</w:t>
      </w:r>
      <w:r w:rsidR="003A77E7" w:rsidRPr="00907079">
        <w:rPr>
          <w:rFonts w:ascii="Times New Roman" w:hAnsi="Times New Roman" w:cs="Times New Roman"/>
          <w:sz w:val="24"/>
          <w:szCs w:val="24"/>
        </w:rPr>
        <w:t>.</w:t>
      </w:r>
    </w:p>
    <w:p w14:paraId="52B4B5F9" w14:textId="77777777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5F289" w14:textId="11D24E41" w:rsidR="002D7B1D" w:rsidRPr="00907079" w:rsidRDefault="002D7B1D" w:rsidP="00185B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§ 4. Seaduse jõustumine</w:t>
      </w:r>
    </w:p>
    <w:p w14:paraId="558BE32A" w14:textId="77777777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CCA264" w14:textId="3D536EA9" w:rsidR="00E873CC" w:rsidRPr="00907079" w:rsidRDefault="00E873CC" w:rsidP="00E87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Käesoleva seaduse § 1 punktid </w:t>
      </w:r>
      <w:r w:rsidR="00B83FE8" w:rsidRPr="00907079">
        <w:rPr>
          <w:rFonts w:ascii="Times New Roman" w:hAnsi="Times New Roman" w:cs="Times New Roman"/>
          <w:sz w:val="24"/>
          <w:szCs w:val="24"/>
        </w:rPr>
        <w:t>4</w:t>
      </w:r>
      <w:r w:rsidR="000E283C" w:rsidRPr="00907079">
        <w:rPr>
          <w:rFonts w:ascii="Times New Roman" w:hAnsi="Times New Roman" w:cs="Times New Roman"/>
          <w:sz w:val="24"/>
          <w:szCs w:val="24"/>
        </w:rPr>
        <w:t>,</w:t>
      </w:r>
      <w:r w:rsidR="00815433">
        <w:rPr>
          <w:rFonts w:ascii="Times New Roman" w:hAnsi="Times New Roman" w:cs="Times New Roman"/>
          <w:sz w:val="24"/>
          <w:szCs w:val="24"/>
        </w:rPr>
        <w:t xml:space="preserve"> </w:t>
      </w:r>
      <w:r w:rsidR="000E283C" w:rsidRPr="00907079">
        <w:rPr>
          <w:rFonts w:ascii="Times New Roman" w:hAnsi="Times New Roman" w:cs="Times New Roman"/>
          <w:sz w:val="24"/>
          <w:szCs w:val="24"/>
        </w:rPr>
        <w:t>5</w:t>
      </w:r>
      <w:r w:rsidRPr="00907079">
        <w:rPr>
          <w:rFonts w:ascii="Times New Roman" w:hAnsi="Times New Roman" w:cs="Times New Roman"/>
          <w:sz w:val="24"/>
          <w:szCs w:val="24"/>
        </w:rPr>
        <w:t xml:space="preserve"> ja </w:t>
      </w:r>
      <w:r w:rsidR="000E283C" w:rsidRPr="00907079">
        <w:rPr>
          <w:rFonts w:ascii="Times New Roman" w:hAnsi="Times New Roman" w:cs="Times New Roman"/>
          <w:sz w:val="24"/>
          <w:szCs w:val="24"/>
        </w:rPr>
        <w:t>8</w:t>
      </w:r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del w:id="111" w:author="Merike Koppel JM" w:date="2024-09-03T15:53:00Z">
        <w:r w:rsidR="000E283C" w:rsidRPr="00907079" w:rsidDel="00724A9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E283C" w:rsidRPr="00907079">
        <w:rPr>
          <w:rFonts w:ascii="Times New Roman" w:hAnsi="Times New Roman" w:cs="Times New Roman"/>
          <w:sz w:val="24"/>
          <w:szCs w:val="24"/>
        </w:rPr>
        <w:t xml:space="preserve">ning § 3 punktid 2–5 </w:t>
      </w:r>
      <w:commentRangeStart w:id="112"/>
      <w:r w:rsidRPr="00907079">
        <w:rPr>
          <w:rFonts w:ascii="Times New Roman" w:hAnsi="Times New Roman" w:cs="Times New Roman"/>
          <w:sz w:val="24"/>
          <w:szCs w:val="24"/>
        </w:rPr>
        <w:t>jõustuvad 2025. aasta 1. jaanuaril</w:t>
      </w:r>
      <w:commentRangeEnd w:id="112"/>
      <w:r w:rsidR="00151E5E">
        <w:rPr>
          <w:rStyle w:val="Kommentaariviide"/>
        </w:rPr>
        <w:commentReference w:id="112"/>
      </w:r>
      <w:r w:rsidRPr="00907079">
        <w:rPr>
          <w:rFonts w:ascii="Times New Roman" w:hAnsi="Times New Roman" w:cs="Times New Roman"/>
          <w:sz w:val="24"/>
          <w:szCs w:val="24"/>
        </w:rPr>
        <w:t>.</w:t>
      </w:r>
    </w:p>
    <w:p w14:paraId="6525C083" w14:textId="77777777" w:rsidR="002D7B1D" w:rsidRPr="00907079" w:rsidRDefault="002D7B1D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AD6E4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907079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1C82AE37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Riigikogu esimees</w:t>
      </w:r>
    </w:p>
    <w:p w14:paraId="5C622F19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5B7FC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01995" w14:textId="1978B4DE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Tallinn, “…..” ………………. 202</w:t>
      </w:r>
      <w:r w:rsidR="008F5F86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. a</w:t>
      </w:r>
    </w:p>
    <w:p w14:paraId="24C25D92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F8C6801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ED085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Algatab Vabariigi Valitsus</w:t>
      </w:r>
    </w:p>
    <w:p w14:paraId="14125636" w14:textId="46BF64BE" w:rsidR="005C4FEC" w:rsidRPr="00300790" w:rsidRDefault="005C4FEC" w:rsidP="005C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“.....” ....................... 202</w:t>
      </w:r>
      <w:r w:rsidR="008F5F86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. a nr….</w:t>
      </w:r>
    </w:p>
    <w:p w14:paraId="586921E9" w14:textId="0CBAE825" w:rsidR="00C33CB2" w:rsidRPr="00300790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33CB2" w:rsidRPr="00300790" w:rsidSect="007173E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erike Koppel JM" w:date="2024-09-04T08:52:00Z" w:initials="MK">
    <w:p w14:paraId="5B9A6981" w14:textId="77777777" w:rsidR="008A6E04" w:rsidRDefault="00D07A8F" w:rsidP="008A6E04">
      <w:pPr>
        <w:pStyle w:val="Kommentaaritekst"/>
      </w:pPr>
      <w:r>
        <w:rPr>
          <w:rStyle w:val="Kommentaariviide"/>
        </w:rPr>
        <w:annotationRef/>
      </w:r>
      <w:r w:rsidR="008A6E04">
        <w:t>Tarbetu kordus. Kui sama paragrahvi lõikes 1 öeldakse: "sätteid kohaldatakse", mitte "sätetes sätestatut kohaldatakse", siis võiks ka siin samamoodi jätkata ...</w:t>
      </w:r>
    </w:p>
  </w:comment>
  <w:comment w:id="9" w:author="Merike Koppel JM" w:date="2024-09-04T09:03:00Z" w:initials="MK">
    <w:p w14:paraId="7794F322" w14:textId="15B29921" w:rsidR="006C3991" w:rsidRDefault="006C3991" w:rsidP="006C3991">
      <w:pPr>
        <w:pStyle w:val="Kommentaaritekst"/>
      </w:pPr>
      <w:r>
        <w:rPr>
          <w:rStyle w:val="Kommentaariviide"/>
        </w:rPr>
        <w:annotationRef/>
      </w:r>
      <w:r>
        <w:t>Kas sobiks nii, oleks loetavam ja lihtsamini mõistetavam, sest "projektivõimsus" on projektis kavandatud võimsus?</w:t>
      </w:r>
    </w:p>
  </w:comment>
  <w:comment w:id="14" w:author="Merike Koppel JM" w:date="2024-09-04T09:10:00Z" w:initials="MK">
    <w:p w14:paraId="5B1A4646" w14:textId="77777777" w:rsidR="007F24DE" w:rsidRDefault="00D55D5F" w:rsidP="007F24DE">
      <w:pPr>
        <w:pStyle w:val="Kommentaaritekst"/>
      </w:pPr>
      <w:r>
        <w:rPr>
          <w:rStyle w:val="Kommentaariviide"/>
        </w:rPr>
        <w:annotationRef/>
      </w:r>
      <w:r w:rsidR="007F24DE">
        <w:t>Kuna tegemist ei ole erialatekstiga, peaksid ajastute nimetused olema üldkeeles kujunenud tava ja põhimõtete kohaselt siiski väikese tähega, see on ka seaduskeeles levinud, vt nt keskkonnatasude seadus.</w:t>
      </w:r>
    </w:p>
  </w:comment>
  <w:comment w:id="25" w:author="Merike Koppel JM" w:date="2024-09-04T09:16:00Z" w:initials="MK">
    <w:p w14:paraId="12F14AF0" w14:textId="79B57B54" w:rsidR="00D55D5F" w:rsidRDefault="00D55D5F" w:rsidP="00D55D5F">
      <w:pPr>
        <w:pStyle w:val="Kommentaaritekst"/>
      </w:pPr>
      <w:r>
        <w:rPr>
          <w:rStyle w:val="Kommentaariviide"/>
        </w:rPr>
        <w:annotationRef/>
      </w:r>
      <w:r>
        <w:t>koma</w:t>
      </w:r>
    </w:p>
  </w:comment>
  <w:comment w:id="27" w:author="Merike Koppel JM" w:date="2024-09-04T09:18:00Z" w:initials="MK">
    <w:p w14:paraId="5E19850C" w14:textId="77777777" w:rsidR="005D67BC" w:rsidRDefault="005D67BC" w:rsidP="005D67BC">
      <w:pPr>
        <w:pStyle w:val="Kommentaaritekst"/>
      </w:pPr>
      <w:r>
        <w:rPr>
          <w:rStyle w:val="Kommentaariviide"/>
        </w:rPr>
        <w:annotationRef/>
      </w:r>
      <w:r>
        <w:t>Kas nii? Seadustikuga ühtluse huvides.</w:t>
      </w:r>
    </w:p>
  </w:comment>
  <w:comment w:id="29" w:author="Merike Koppel JM" w:date="2024-09-04T09:30:00Z" w:initials="MK">
    <w:p w14:paraId="2590E0E0" w14:textId="77777777" w:rsidR="002E0264" w:rsidRDefault="002E0264" w:rsidP="002E0264">
      <w:pPr>
        <w:pStyle w:val="Kommentaaritekst"/>
      </w:pPr>
      <w:r>
        <w:rPr>
          <w:rStyle w:val="Kommentaariviide"/>
        </w:rPr>
        <w:annotationRef/>
      </w:r>
      <w:r>
        <w:t>Kas see tingimus ei võiks olla eraldi punktis: "2) puurkaevu ehitusprojektikohase lahenduse järgi ei ole põhjaveekihi valik lähtuvalt vee kasutamise otstarbest põhjendatud"?</w:t>
      </w:r>
    </w:p>
  </w:comment>
  <w:comment w:id="31" w:author="Merike Koppel JM" w:date="2024-09-04T09:19:00Z" w:initials="MK">
    <w:p w14:paraId="1418E339" w14:textId="5A0908E1" w:rsidR="005D67BC" w:rsidRDefault="005D67BC" w:rsidP="005D67BC">
      <w:pPr>
        <w:pStyle w:val="Kommentaaritekst"/>
      </w:pPr>
      <w:r>
        <w:rPr>
          <w:rStyle w:val="Kommentaariviide"/>
        </w:rPr>
        <w:annotationRef/>
      </w:r>
      <w:r>
        <w:t>Kas nii? Vt nt sama paragrahvi lõige 3</w:t>
      </w:r>
    </w:p>
  </w:comment>
  <w:comment w:id="37" w:author="Merike Koppel JM" w:date="2024-09-03T15:38:00Z" w:initials="MKJ">
    <w:p w14:paraId="48511DE1" w14:textId="21299BDA" w:rsidR="009710AB" w:rsidRDefault="009710AB" w:rsidP="009710AB">
      <w:pPr>
        <w:pStyle w:val="Kommentaaritekst"/>
      </w:pPr>
      <w:r>
        <w:rPr>
          <w:rStyle w:val="Kommentaariviide"/>
        </w:rPr>
        <w:annotationRef/>
      </w:r>
      <w:r>
        <w:t>Tühik ära</w:t>
      </w:r>
    </w:p>
  </w:comment>
  <w:comment w:id="41" w:author="Merike Koppel JM" w:date="2024-09-04T09:37:00Z" w:initials="MK">
    <w:p w14:paraId="1B80D8A7" w14:textId="77777777" w:rsidR="007A13A0" w:rsidRDefault="007A13A0" w:rsidP="007A13A0">
      <w:pPr>
        <w:pStyle w:val="Kommentaaritekst"/>
      </w:pPr>
      <w:r>
        <w:rPr>
          <w:rStyle w:val="Kommentaariviide"/>
        </w:rPr>
        <w:annotationRef/>
      </w:r>
      <w:r>
        <w:t>See paragrahv sisaldab juba punkti 9.</w:t>
      </w:r>
    </w:p>
  </w:comment>
  <w:comment w:id="45" w:author="Merike Koppel JM" w:date="2024-09-04T09:39:00Z" w:initials="MK">
    <w:p w14:paraId="174FA819" w14:textId="77777777" w:rsidR="00311435" w:rsidRDefault="00311435" w:rsidP="00311435">
      <w:pPr>
        <w:pStyle w:val="Kommentaaritekst"/>
      </w:pPr>
      <w:r>
        <w:rPr>
          <w:rStyle w:val="Kommentaariviide"/>
        </w:rPr>
        <w:annotationRef/>
      </w:r>
      <w:r>
        <w:t>Eelmiste punktidega ühtluse huvides</w:t>
      </w:r>
    </w:p>
  </w:comment>
  <w:comment w:id="57" w:author="Merike Koppel JM" w:date="2024-09-04T09:59:00Z" w:initials="MK">
    <w:p w14:paraId="7A8319F6" w14:textId="77777777" w:rsidR="00027D8E" w:rsidRDefault="00027D8E" w:rsidP="00027D8E">
      <w:pPr>
        <w:pStyle w:val="Kommentaaritekst"/>
      </w:pPr>
      <w:r>
        <w:rPr>
          <w:rStyle w:val="Kommentaariviide"/>
        </w:rPr>
        <w:annotationRef/>
      </w:r>
      <w:r>
        <w:t>"koosseis" tähendab pigem isikuid, kellest koosneb mingi kollektiiv, või siis koosnevust ehk koostist teat tunnuste alusel</w:t>
      </w:r>
    </w:p>
  </w:comment>
  <w:comment w:id="76" w:author="Merike Koppel JM" w:date="2024-09-04T09:47:00Z" w:initials="MK">
    <w:p w14:paraId="44FAF27B" w14:textId="437C1AE4" w:rsidR="00311435" w:rsidRDefault="00311435" w:rsidP="00311435">
      <w:pPr>
        <w:pStyle w:val="Kommentaaritekst"/>
      </w:pPr>
      <w:r>
        <w:rPr>
          <w:rStyle w:val="Kommentaariviide"/>
        </w:rPr>
        <w:annotationRef/>
      </w:r>
      <w:r>
        <w:t>Semikoolon ära</w:t>
      </w:r>
    </w:p>
  </w:comment>
  <w:comment w:id="79" w:author="Mari Käbi [2]" w:date="2024-09-11T16:35:00Z" w:initials="MK">
    <w:p w14:paraId="36AD4678" w14:textId="77777777" w:rsidR="00866598" w:rsidRDefault="00866598" w:rsidP="00866598">
      <w:pPr>
        <w:pStyle w:val="Kommentaaritekst"/>
      </w:pPr>
      <w:r>
        <w:rPr>
          <w:rStyle w:val="Kommentaariviide"/>
        </w:rPr>
        <w:annotationRef/>
      </w:r>
      <w:r>
        <w:t xml:space="preserve">Sätte sõnastus muutub kehtiva õigusega võrreldes oluliselt üldisemaks. Kas nii ulatuslik nõue on põhjendatud? </w:t>
      </w:r>
    </w:p>
    <w:p w14:paraId="23B3B718" w14:textId="77777777" w:rsidR="00866598" w:rsidRDefault="00866598" w:rsidP="00866598">
      <w:pPr>
        <w:pStyle w:val="Kommentaaritekst"/>
      </w:pPr>
      <w:r>
        <w:t>Samas, võttes arvesse kooskõlastuskirjas eelnõu § 3 p 9 kohta tehtud märkust, leiame, et ka siinne säte ei ole siiski vajalik.</w:t>
      </w:r>
    </w:p>
  </w:comment>
  <w:comment w:id="88" w:author="Mari Käbi [2]" w:date="2024-09-11T16:38:00Z" w:initials="MK">
    <w:p w14:paraId="7C4A835B" w14:textId="77777777" w:rsidR="00866598" w:rsidRDefault="00866598" w:rsidP="00866598">
      <w:pPr>
        <w:pStyle w:val="Kommentaaritekst"/>
      </w:pPr>
      <w:r>
        <w:rPr>
          <w:rStyle w:val="Kommentaariviide"/>
        </w:rPr>
        <w:annotationRef/>
      </w:r>
      <w:r>
        <w:t xml:space="preserve">Kuigi kooskõlastuskirjas palume säte eelnõust välja jätta, toome siiski välja ka muudatusega seotud normitehnilised märkused. </w:t>
      </w:r>
    </w:p>
    <w:p w14:paraId="519E43C7" w14:textId="77777777" w:rsidR="00866598" w:rsidRDefault="00866598" w:rsidP="00866598">
      <w:pPr>
        <w:pStyle w:val="Kommentaaritekst"/>
      </w:pPr>
      <w:r>
        <w:t>Kuna kehtiv § 213 reguleerib tegevusloa kehtetuks tunnistamist, tuleks lõike 2 lisamisel (peatamise alus) muuta ka paragrahvi pealkirja. Seega oleks ökonoomsem säte tervikuna uuesti sõnastada. Muutmisvormel:</w:t>
      </w:r>
    </w:p>
    <w:p w14:paraId="3F9AFDBD" w14:textId="77777777" w:rsidR="00866598" w:rsidRDefault="00866598" w:rsidP="00866598">
      <w:pPr>
        <w:pStyle w:val="Kommentaaritekst"/>
      </w:pPr>
      <w:r>
        <w:t>..) paragrahv 213 muudetakse ja sõnastatakse järgmiselt:</w:t>
      </w:r>
    </w:p>
    <w:p w14:paraId="38050A56" w14:textId="77777777" w:rsidR="00866598" w:rsidRDefault="00866598" w:rsidP="00866598">
      <w:pPr>
        <w:pStyle w:val="Kommentaaritekst"/>
      </w:pPr>
      <w:r>
        <w:t>"§ 213. ……</w:t>
      </w:r>
    </w:p>
    <w:p w14:paraId="346A5471" w14:textId="77777777" w:rsidR="00866598" w:rsidRDefault="00866598" w:rsidP="00866598">
      <w:pPr>
        <w:pStyle w:val="Kommentaaritekst"/>
        <w:numPr>
          <w:ilvl w:val="0"/>
          <w:numId w:val="8"/>
        </w:numPr>
      </w:pPr>
      <w:r>
        <w:t>……</w:t>
      </w:r>
    </w:p>
    <w:p w14:paraId="376DAADB" w14:textId="77777777" w:rsidR="00866598" w:rsidRDefault="00866598" w:rsidP="00866598">
      <w:pPr>
        <w:pStyle w:val="Kommentaaritekst"/>
      </w:pPr>
      <w:r>
        <w:t>(2) …..";</w:t>
      </w:r>
    </w:p>
  </w:comment>
  <w:comment w:id="98" w:author="Merike Koppel JM" w:date="2024-09-04T10:31:00Z" w:initials="MK">
    <w:p w14:paraId="69DD33F1" w14:textId="3427F8E4" w:rsidR="00E53EC2" w:rsidRDefault="00E53EC2" w:rsidP="00E53EC2">
      <w:pPr>
        <w:pStyle w:val="Kommentaaritekst"/>
      </w:pPr>
      <w:r>
        <w:rPr>
          <w:rStyle w:val="Kommentaariviide"/>
        </w:rPr>
        <w:annotationRef/>
      </w:r>
      <w:r>
        <w:t>Kas nii?</w:t>
      </w:r>
    </w:p>
  </w:comment>
  <w:comment w:id="110" w:author="Merike Koppel JM" w:date="2024-09-04T10:37:00Z" w:initials="MK">
    <w:p w14:paraId="1AA67F2D" w14:textId="77777777" w:rsidR="00080BD6" w:rsidRDefault="00E53EC2" w:rsidP="00080BD6">
      <w:pPr>
        <w:pStyle w:val="Kommentaaritekst"/>
      </w:pPr>
      <w:r>
        <w:rPr>
          <w:rStyle w:val="Kommentaariviide"/>
        </w:rPr>
        <w:annotationRef/>
      </w:r>
      <w:r w:rsidR="00080BD6">
        <w:t>Siin tekib valeseos: ilma käibemaksuta atesteeritav isik … pakun: "võib ühe isiku atesteerimise eest võtta tasu 72 kuni 300 eurot ilma käibemaksuta."</w:t>
      </w:r>
    </w:p>
  </w:comment>
  <w:comment w:id="112" w:author="Mari Käbi" w:date="2024-09-06T09:02:00Z" w:initials="MK">
    <w:p w14:paraId="0551204D" w14:textId="77777777" w:rsidR="00151E5E" w:rsidRDefault="00151E5E" w:rsidP="00151E5E">
      <w:pPr>
        <w:pStyle w:val="Kommentaaritekst"/>
      </w:pPr>
      <w:r>
        <w:rPr>
          <w:rStyle w:val="Kommentaariviide"/>
        </w:rPr>
        <w:annotationRef/>
      </w:r>
      <w:r>
        <w:t>Hilisema jõustumise aeg tuleks hiljemalt parlamendimenetluses üle vaadata.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9A6981" w15:done="0"/>
  <w15:commentEx w15:paraId="7794F322" w15:done="0"/>
  <w15:commentEx w15:paraId="5B1A4646" w15:done="0"/>
  <w15:commentEx w15:paraId="12F14AF0" w15:done="0"/>
  <w15:commentEx w15:paraId="5E19850C" w15:done="0"/>
  <w15:commentEx w15:paraId="2590E0E0" w15:done="0"/>
  <w15:commentEx w15:paraId="1418E339" w15:done="0"/>
  <w15:commentEx w15:paraId="48511DE1" w15:done="0"/>
  <w15:commentEx w15:paraId="1B80D8A7" w15:done="0"/>
  <w15:commentEx w15:paraId="174FA819" w15:done="0"/>
  <w15:commentEx w15:paraId="7A8319F6" w15:done="0"/>
  <w15:commentEx w15:paraId="44FAF27B" w15:done="0"/>
  <w15:commentEx w15:paraId="23B3B718" w15:done="0"/>
  <w15:commentEx w15:paraId="376DAADB" w15:done="0"/>
  <w15:commentEx w15:paraId="69DD33F1" w15:done="0"/>
  <w15:commentEx w15:paraId="1AA67F2D" w15:done="0"/>
  <w15:commentEx w15:paraId="055120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29E6B" w16cex:dateUtc="2024-09-04T05:52:00Z"/>
  <w16cex:commentExtensible w16cex:durableId="2A82A0D1" w16cex:dateUtc="2024-09-04T06:03:00Z"/>
  <w16cex:commentExtensible w16cex:durableId="2A82A29E" w16cex:dateUtc="2024-09-04T06:10:00Z"/>
  <w16cex:commentExtensible w16cex:durableId="2A82A3D7" w16cex:dateUtc="2024-09-04T06:16:00Z"/>
  <w16cex:commentExtensible w16cex:durableId="2A82A477" w16cex:dateUtc="2024-09-04T06:18:00Z"/>
  <w16cex:commentExtensible w16cex:durableId="2A82A735" w16cex:dateUtc="2024-09-04T06:30:00Z"/>
  <w16cex:commentExtensible w16cex:durableId="2A82A4BF" w16cex:dateUtc="2024-09-04T06:19:00Z"/>
  <w16cex:commentExtensible w16cex:durableId="2A81ABE4" w16cex:dateUtc="2024-09-03T12:38:00Z"/>
  <w16cex:commentExtensible w16cex:durableId="2A82A8DF" w16cex:dateUtc="2024-09-04T06:37:00Z"/>
  <w16cex:commentExtensible w16cex:durableId="2A82A958" w16cex:dateUtc="2024-09-04T06:39:00Z"/>
  <w16cex:commentExtensible w16cex:durableId="2A82AE17" w16cex:dateUtc="2024-09-04T06:59:00Z"/>
  <w16cex:commentExtensible w16cex:durableId="2A82AB1D" w16cex:dateUtc="2024-09-04T06:47:00Z"/>
  <w16cex:commentExtensible w16cex:durableId="2A8C456B" w16cex:dateUtc="2024-09-11T13:35:00Z"/>
  <w16cex:commentExtensible w16cex:durableId="2A8C45E8" w16cex:dateUtc="2024-09-11T13:38:00Z"/>
  <w16cex:commentExtensible w16cex:durableId="2A82B586" w16cex:dateUtc="2024-09-04T07:31:00Z"/>
  <w16cex:commentExtensible w16cex:durableId="2A82B6FF" w16cex:dateUtc="2024-09-04T07:37:00Z"/>
  <w16cex:commentExtensible w16cex:durableId="2A8543AB" w16cex:dateUtc="2024-09-06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A6981" w16cid:durableId="2A829E6B"/>
  <w16cid:commentId w16cid:paraId="7794F322" w16cid:durableId="2A82A0D1"/>
  <w16cid:commentId w16cid:paraId="5B1A4646" w16cid:durableId="2A82A29E"/>
  <w16cid:commentId w16cid:paraId="12F14AF0" w16cid:durableId="2A82A3D7"/>
  <w16cid:commentId w16cid:paraId="5E19850C" w16cid:durableId="2A82A477"/>
  <w16cid:commentId w16cid:paraId="2590E0E0" w16cid:durableId="2A82A735"/>
  <w16cid:commentId w16cid:paraId="1418E339" w16cid:durableId="2A82A4BF"/>
  <w16cid:commentId w16cid:paraId="48511DE1" w16cid:durableId="2A81ABE4"/>
  <w16cid:commentId w16cid:paraId="1B80D8A7" w16cid:durableId="2A82A8DF"/>
  <w16cid:commentId w16cid:paraId="174FA819" w16cid:durableId="2A82A958"/>
  <w16cid:commentId w16cid:paraId="7A8319F6" w16cid:durableId="2A82AE17"/>
  <w16cid:commentId w16cid:paraId="44FAF27B" w16cid:durableId="2A82AB1D"/>
  <w16cid:commentId w16cid:paraId="23B3B718" w16cid:durableId="2A8C456B"/>
  <w16cid:commentId w16cid:paraId="376DAADB" w16cid:durableId="2A8C45E8"/>
  <w16cid:commentId w16cid:paraId="69DD33F1" w16cid:durableId="2A82B586"/>
  <w16cid:commentId w16cid:paraId="1AA67F2D" w16cid:durableId="2A82B6FF"/>
  <w16cid:commentId w16cid:paraId="0551204D" w16cid:durableId="2A8543A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23A87"/>
    <w:multiLevelType w:val="hybridMultilevel"/>
    <w:tmpl w:val="C292F12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7D63"/>
    <w:multiLevelType w:val="hybridMultilevel"/>
    <w:tmpl w:val="1B24952A"/>
    <w:lvl w:ilvl="0" w:tplc="CF4080FA">
      <w:start w:val="1"/>
      <w:numFmt w:val="decimal"/>
      <w:lvlText w:val="%1)"/>
      <w:lvlJc w:val="left"/>
      <w:pPr>
        <w:ind w:left="1020" w:hanging="360"/>
      </w:pPr>
    </w:lvl>
    <w:lvl w:ilvl="1" w:tplc="8EC0D4FE">
      <w:start w:val="1"/>
      <w:numFmt w:val="decimal"/>
      <w:lvlText w:val="%2)"/>
      <w:lvlJc w:val="left"/>
      <w:pPr>
        <w:ind w:left="1020" w:hanging="360"/>
      </w:pPr>
    </w:lvl>
    <w:lvl w:ilvl="2" w:tplc="9C005AC2">
      <w:start w:val="1"/>
      <w:numFmt w:val="decimal"/>
      <w:lvlText w:val="%3)"/>
      <w:lvlJc w:val="left"/>
      <w:pPr>
        <w:ind w:left="1020" w:hanging="360"/>
      </w:pPr>
    </w:lvl>
    <w:lvl w:ilvl="3" w:tplc="60308552">
      <w:start w:val="1"/>
      <w:numFmt w:val="decimal"/>
      <w:lvlText w:val="%4)"/>
      <w:lvlJc w:val="left"/>
      <w:pPr>
        <w:ind w:left="1020" w:hanging="360"/>
      </w:pPr>
    </w:lvl>
    <w:lvl w:ilvl="4" w:tplc="34D8ADC2">
      <w:start w:val="1"/>
      <w:numFmt w:val="decimal"/>
      <w:lvlText w:val="%5)"/>
      <w:lvlJc w:val="left"/>
      <w:pPr>
        <w:ind w:left="1020" w:hanging="360"/>
      </w:pPr>
    </w:lvl>
    <w:lvl w:ilvl="5" w:tplc="7A5A67BC">
      <w:start w:val="1"/>
      <w:numFmt w:val="decimal"/>
      <w:lvlText w:val="%6)"/>
      <w:lvlJc w:val="left"/>
      <w:pPr>
        <w:ind w:left="1020" w:hanging="360"/>
      </w:pPr>
    </w:lvl>
    <w:lvl w:ilvl="6" w:tplc="090A0F2E">
      <w:start w:val="1"/>
      <w:numFmt w:val="decimal"/>
      <w:lvlText w:val="%7)"/>
      <w:lvlJc w:val="left"/>
      <w:pPr>
        <w:ind w:left="1020" w:hanging="360"/>
      </w:pPr>
    </w:lvl>
    <w:lvl w:ilvl="7" w:tplc="B6709154">
      <w:start w:val="1"/>
      <w:numFmt w:val="decimal"/>
      <w:lvlText w:val="%8)"/>
      <w:lvlJc w:val="left"/>
      <w:pPr>
        <w:ind w:left="1020" w:hanging="360"/>
      </w:pPr>
    </w:lvl>
    <w:lvl w:ilvl="8" w:tplc="D4F2E85A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345E30B8"/>
    <w:multiLevelType w:val="hybridMultilevel"/>
    <w:tmpl w:val="5D7E3E48"/>
    <w:lvl w:ilvl="0" w:tplc="E1C269A6">
      <w:start w:val="1"/>
      <w:numFmt w:val="decimal"/>
      <w:lvlText w:val="%1)"/>
      <w:lvlJc w:val="left"/>
      <w:pPr>
        <w:ind w:left="1020" w:hanging="360"/>
      </w:pPr>
    </w:lvl>
    <w:lvl w:ilvl="1" w:tplc="7EE0F2D6">
      <w:start w:val="1"/>
      <w:numFmt w:val="decimal"/>
      <w:lvlText w:val="%2)"/>
      <w:lvlJc w:val="left"/>
      <w:pPr>
        <w:ind w:left="1020" w:hanging="360"/>
      </w:pPr>
    </w:lvl>
    <w:lvl w:ilvl="2" w:tplc="AF6EAC94">
      <w:start w:val="1"/>
      <w:numFmt w:val="decimal"/>
      <w:lvlText w:val="%3)"/>
      <w:lvlJc w:val="left"/>
      <w:pPr>
        <w:ind w:left="1020" w:hanging="360"/>
      </w:pPr>
    </w:lvl>
    <w:lvl w:ilvl="3" w:tplc="5F326244">
      <w:start w:val="1"/>
      <w:numFmt w:val="decimal"/>
      <w:lvlText w:val="%4)"/>
      <w:lvlJc w:val="left"/>
      <w:pPr>
        <w:ind w:left="1020" w:hanging="360"/>
      </w:pPr>
    </w:lvl>
    <w:lvl w:ilvl="4" w:tplc="609CA338">
      <w:start w:val="1"/>
      <w:numFmt w:val="decimal"/>
      <w:lvlText w:val="%5)"/>
      <w:lvlJc w:val="left"/>
      <w:pPr>
        <w:ind w:left="1020" w:hanging="360"/>
      </w:pPr>
    </w:lvl>
    <w:lvl w:ilvl="5" w:tplc="399458C4">
      <w:start w:val="1"/>
      <w:numFmt w:val="decimal"/>
      <w:lvlText w:val="%6)"/>
      <w:lvlJc w:val="left"/>
      <w:pPr>
        <w:ind w:left="1020" w:hanging="360"/>
      </w:pPr>
    </w:lvl>
    <w:lvl w:ilvl="6" w:tplc="C7848D26">
      <w:start w:val="1"/>
      <w:numFmt w:val="decimal"/>
      <w:lvlText w:val="%7)"/>
      <w:lvlJc w:val="left"/>
      <w:pPr>
        <w:ind w:left="1020" w:hanging="360"/>
      </w:pPr>
    </w:lvl>
    <w:lvl w:ilvl="7" w:tplc="5F6C1C9A">
      <w:start w:val="1"/>
      <w:numFmt w:val="decimal"/>
      <w:lvlText w:val="%8)"/>
      <w:lvlJc w:val="left"/>
      <w:pPr>
        <w:ind w:left="1020" w:hanging="360"/>
      </w:pPr>
    </w:lvl>
    <w:lvl w:ilvl="8" w:tplc="BAE69848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349B58EE"/>
    <w:multiLevelType w:val="hybridMultilevel"/>
    <w:tmpl w:val="E4CC21A2"/>
    <w:lvl w:ilvl="0" w:tplc="C5944A52">
      <w:start w:val="1"/>
      <w:numFmt w:val="decimal"/>
      <w:lvlText w:val="%1)"/>
      <w:lvlJc w:val="left"/>
      <w:pPr>
        <w:ind w:left="1020" w:hanging="360"/>
      </w:pPr>
    </w:lvl>
    <w:lvl w:ilvl="1" w:tplc="795AF64A">
      <w:start w:val="1"/>
      <w:numFmt w:val="decimal"/>
      <w:lvlText w:val="%2)"/>
      <w:lvlJc w:val="left"/>
      <w:pPr>
        <w:ind w:left="1020" w:hanging="360"/>
      </w:pPr>
    </w:lvl>
    <w:lvl w:ilvl="2" w:tplc="2C1C7814">
      <w:start w:val="1"/>
      <w:numFmt w:val="decimal"/>
      <w:lvlText w:val="%3)"/>
      <w:lvlJc w:val="left"/>
      <w:pPr>
        <w:ind w:left="1020" w:hanging="360"/>
      </w:pPr>
    </w:lvl>
    <w:lvl w:ilvl="3" w:tplc="008AFC48">
      <w:start w:val="1"/>
      <w:numFmt w:val="decimal"/>
      <w:lvlText w:val="%4)"/>
      <w:lvlJc w:val="left"/>
      <w:pPr>
        <w:ind w:left="1020" w:hanging="360"/>
      </w:pPr>
    </w:lvl>
    <w:lvl w:ilvl="4" w:tplc="0CF42ABC">
      <w:start w:val="1"/>
      <w:numFmt w:val="decimal"/>
      <w:lvlText w:val="%5)"/>
      <w:lvlJc w:val="left"/>
      <w:pPr>
        <w:ind w:left="1020" w:hanging="360"/>
      </w:pPr>
    </w:lvl>
    <w:lvl w:ilvl="5" w:tplc="E1423ADA">
      <w:start w:val="1"/>
      <w:numFmt w:val="decimal"/>
      <w:lvlText w:val="%6)"/>
      <w:lvlJc w:val="left"/>
      <w:pPr>
        <w:ind w:left="1020" w:hanging="360"/>
      </w:pPr>
    </w:lvl>
    <w:lvl w:ilvl="6" w:tplc="05B2017C">
      <w:start w:val="1"/>
      <w:numFmt w:val="decimal"/>
      <w:lvlText w:val="%7)"/>
      <w:lvlJc w:val="left"/>
      <w:pPr>
        <w:ind w:left="1020" w:hanging="360"/>
      </w:pPr>
    </w:lvl>
    <w:lvl w:ilvl="7" w:tplc="3350F666">
      <w:start w:val="1"/>
      <w:numFmt w:val="decimal"/>
      <w:lvlText w:val="%8)"/>
      <w:lvlJc w:val="left"/>
      <w:pPr>
        <w:ind w:left="1020" w:hanging="360"/>
      </w:pPr>
    </w:lvl>
    <w:lvl w:ilvl="8" w:tplc="5BC2AD38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4C19322E"/>
    <w:multiLevelType w:val="hybridMultilevel"/>
    <w:tmpl w:val="2E9A5296"/>
    <w:lvl w:ilvl="0" w:tplc="8C2AA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23E1A"/>
    <w:multiLevelType w:val="hybridMultilevel"/>
    <w:tmpl w:val="B01A6F9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2317E6"/>
    <w:multiLevelType w:val="hybridMultilevel"/>
    <w:tmpl w:val="1DB298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8007C"/>
    <w:multiLevelType w:val="hybridMultilevel"/>
    <w:tmpl w:val="86E8F360"/>
    <w:lvl w:ilvl="0" w:tplc="5C2EB968">
      <w:start w:val="1"/>
      <w:numFmt w:val="decimal"/>
      <w:lvlText w:val="%1)"/>
      <w:lvlJc w:val="left"/>
      <w:pPr>
        <w:ind w:left="1020" w:hanging="360"/>
      </w:pPr>
    </w:lvl>
    <w:lvl w:ilvl="1" w:tplc="5EFE8EE8">
      <w:start w:val="1"/>
      <w:numFmt w:val="decimal"/>
      <w:lvlText w:val="%2)"/>
      <w:lvlJc w:val="left"/>
      <w:pPr>
        <w:ind w:left="1020" w:hanging="360"/>
      </w:pPr>
    </w:lvl>
    <w:lvl w:ilvl="2" w:tplc="C00E538C">
      <w:start w:val="1"/>
      <w:numFmt w:val="decimal"/>
      <w:lvlText w:val="%3)"/>
      <w:lvlJc w:val="left"/>
      <w:pPr>
        <w:ind w:left="1020" w:hanging="360"/>
      </w:pPr>
    </w:lvl>
    <w:lvl w:ilvl="3" w:tplc="9F0AF002">
      <w:start w:val="1"/>
      <w:numFmt w:val="decimal"/>
      <w:lvlText w:val="%4)"/>
      <w:lvlJc w:val="left"/>
      <w:pPr>
        <w:ind w:left="1020" w:hanging="360"/>
      </w:pPr>
    </w:lvl>
    <w:lvl w:ilvl="4" w:tplc="2202308C">
      <w:start w:val="1"/>
      <w:numFmt w:val="decimal"/>
      <w:lvlText w:val="%5)"/>
      <w:lvlJc w:val="left"/>
      <w:pPr>
        <w:ind w:left="1020" w:hanging="360"/>
      </w:pPr>
    </w:lvl>
    <w:lvl w:ilvl="5" w:tplc="C4A47426">
      <w:start w:val="1"/>
      <w:numFmt w:val="decimal"/>
      <w:lvlText w:val="%6)"/>
      <w:lvlJc w:val="left"/>
      <w:pPr>
        <w:ind w:left="1020" w:hanging="360"/>
      </w:pPr>
    </w:lvl>
    <w:lvl w:ilvl="6" w:tplc="7B4EFE10">
      <w:start w:val="1"/>
      <w:numFmt w:val="decimal"/>
      <w:lvlText w:val="%7)"/>
      <w:lvlJc w:val="left"/>
      <w:pPr>
        <w:ind w:left="1020" w:hanging="360"/>
      </w:pPr>
    </w:lvl>
    <w:lvl w:ilvl="7" w:tplc="3B70BFD8">
      <w:start w:val="1"/>
      <w:numFmt w:val="decimal"/>
      <w:lvlText w:val="%8)"/>
      <w:lvlJc w:val="left"/>
      <w:pPr>
        <w:ind w:left="1020" w:hanging="360"/>
      </w:pPr>
    </w:lvl>
    <w:lvl w:ilvl="8" w:tplc="549092DA">
      <w:start w:val="1"/>
      <w:numFmt w:val="decimal"/>
      <w:lvlText w:val="%9)"/>
      <w:lvlJc w:val="left"/>
      <w:pPr>
        <w:ind w:left="1020" w:hanging="360"/>
      </w:pPr>
    </w:lvl>
  </w:abstractNum>
  <w:num w:numId="1" w16cid:durableId="1807116982">
    <w:abstractNumId w:val="6"/>
  </w:num>
  <w:num w:numId="2" w16cid:durableId="988750281">
    <w:abstractNumId w:val="5"/>
  </w:num>
  <w:num w:numId="3" w16cid:durableId="413362455">
    <w:abstractNumId w:val="0"/>
  </w:num>
  <w:num w:numId="4" w16cid:durableId="1246768849">
    <w:abstractNumId w:val="4"/>
  </w:num>
  <w:num w:numId="5" w16cid:durableId="1145970827">
    <w:abstractNumId w:val="2"/>
  </w:num>
  <w:num w:numId="6" w16cid:durableId="261382476">
    <w:abstractNumId w:val="7"/>
  </w:num>
  <w:num w:numId="7" w16cid:durableId="1427576208">
    <w:abstractNumId w:val="3"/>
  </w:num>
  <w:num w:numId="8" w16cid:durableId="89620592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ike Koppel JM">
    <w15:presenceInfo w15:providerId="AD" w15:userId="S::Merike.Koppel@just.ee::ade23d37-35f8-403b-be25-ec40ba61735f"/>
  </w15:person>
  <w15:person w15:author="Mari Koik">
    <w15:presenceInfo w15:providerId="AD" w15:userId="S::mari.koik@just.ee::35ec3d9a-739e-4d69-8d21-732e3e4a96d5"/>
  </w15:person>
  <w15:person w15:author="Mari Käbi [2]">
    <w15:presenceInfo w15:providerId="AD" w15:userId="S-1-5-21-23267018-1296325175-649218145-117754"/>
  </w15:person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36"/>
    <w:rsid w:val="00001022"/>
    <w:rsid w:val="00017512"/>
    <w:rsid w:val="00017836"/>
    <w:rsid w:val="00027D8E"/>
    <w:rsid w:val="0004026B"/>
    <w:rsid w:val="00053E67"/>
    <w:rsid w:val="000630ED"/>
    <w:rsid w:val="00074923"/>
    <w:rsid w:val="00080BD6"/>
    <w:rsid w:val="000B6CFF"/>
    <w:rsid w:val="000E283C"/>
    <w:rsid w:val="000E7572"/>
    <w:rsid w:val="000F4E67"/>
    <w:rsid w:val="00120387"/>
    <w:rsid w:val="00121BFE"/>
    <w:rsid w:val="00123E34"/>
    <w:rsid w:val="00132530"/>
    <w:rsid w:val="0013315E"/>
    <w:rsid w:val="001363F4"/>
    <w:rsid w:val="00151E5E"/>
    <w:rsid w:val="001679EB"/>
    <w:rsid w:val="001722D7"/>
    <w:rsid w:val="00185BD1"/>
    <w:rsid w:val="001C0B59"/>
    <w:rsid w:val="001D3785"/>
    <w:rsid w:val="001E2EDC"/>
    <w:rsid w:val="001F59E1"/>
    <w:rsid w:val="00216BEF"/>
    <w:rsid w:val="00243170"/>
    <w:rsid w:val="00247A1E"/>
    <w:rsid w:val="00250681"/>
    <w:rsid w:val="00253144"/>
    <w:rsid w:val="00264349"/>
    <w:rsid w:val="00282776"/>
    <w:rsid w:val="002A367E"/>
    <w:rsid w:val="002B31A5"/>
    <w:rsid w:val="002D7B1D"/>
    <w:rsid w:val="002E0264"/>
    <w:rsid w:val="00300790"/>
    <w:rsid w:val="00311435"/>
    <w:rsid w:val="00326167"/>
    <w:rsid w:val="0033010E"/>
    <w:rsid w:val="003314A3"/>
    <w:rsid w:val="00335612"/>
    <w:rsid w:val="003524A1"/>
    <w:rsid w:val="0035724C"/>
    <w:rsid w:val="003673E3"/>
    <w:rsid w:val="003739A5"/>
    <w:rsid w:val="00382E6A"/>
    <w:rsid w:val="00397DD0"/>
    <w:rsid w:val="003A77E7"/>
    <w:rsid w:val="003D2E0E"/>
    <w:rsid w:val="003D64FF"/>
    <w:rsid w:val="003E6EAC"/>
    <w:rsid w:val="00402893"/>
    <w:rsid w:val="004029E5"/>
    <w:rsid w:val="00404352"/>
    <w:rsid w:val="00413A47"/>
    <w:rsid w:val="00417E04"/>
    <w:rsid w:val="00455A60"/>
    <w:rsid w:val="00466D39"/>
    <w:rsid w:val="004868CC"/>
    <w:rsid w:val="00486C0E"/>
    <w:rsid w:val="004A7AAD"/>
    <w:rsid w:val="004C2A92"/>
    <w:rsid w:val="004C2C35"/>
    <w:rsid w:val="004E6773"/>
    <w:rsid w:val="004F4692"/>
    <w:rsid w:val="004F7E7A"/>
    <w:rsid w:val="00504342"/>
    <w:rsid w:val="005567A3"/>
    <w:rsid w:val="005633A6"/>
    <w:rsid w:val="00565AB3"/>
    <w:rsid w:val="005A29D3"/>
    <w:rsid w:val="005A7E7E"/>
    <w:rsid w:val="005C4E64"/>
    <w:rsid w:val="005C4FEC"/>
    <w:rsid w:val="005D67BC"/>
    <w:rsid w:val="005E7F42"/>
    <w:rsid w:val="005F0AD9"/>
    <w:rsid w:val="00612253"/>
    <w:rsid w:val="0062682D"/>
    <w:rsid w:val="00640593"/>
    <w:rsid w:val="0064134E"/>
    <w:rsid w:val="006449F0"/>
    <w:rsid w:val="00650770"/>
    <w:rsid w:val="006534E0"/>
    <w:rsid w:val="00674503"/>
    <w:rsid w:val="00674832"/>
    <w:rsid w:val="006847BF"/>
    <w:rsid w:val="006A5438"/>
    <w:rsid w:val="006A6DB4"/>
    <w:rsid w:val="006C3991"/>
    <w:rsid w:val="006E0B52"/>
    <w:rsid w:val="006E21E1"/>
    <w:rsid w:val="006F42BD"/>
    <w:rsid w:val="006F7B6C"/>
    <w:rsid w:val="006F7E2E"/>
    <w:rsid w:val="007068C2"/>
    <w:rsid w:val="007173EB"/>
    <w:rsid w:val="00724A9B"/>
    <w:rsid w:val="007279F0"/>
    <w:rsid w:val="00761033"/>
    <w:rsid w:val="007619B8"/>
    <w:rsid w:val="007858E3"/>
    <w:rsid w:val="007A13A0"/>
    <w:rsid w:val="007A2976"/>
    <w:rsid w:val="007F24DE"/>
    <w:rsid w:val="007F75E2"/>
    <w:rsid w:val="00801335"/>
    <w:rsid w:val="00815433"/>
    <w:rsid w:val="00815F2A"/>
    <w:rsid w:val="008261E1"/>
    <w:rsid w:val="00831401"/>
    <w:rsid w:val="00842D7A"/>
    <w:rsid w:val="008505C1"/>
    <w:rsid w:val="0085382C"/>
    <w:rsid w:val="00864AF6"/>
    <w:rsid w:val="00866598"/>
    <w:rsid w:val="0088037E"/>
    <w:rsid w:val="00883B71"/>
    <w:rsid w:val="0088562C"/>
    <w:rsid w:val="00897B3E"/>
    <w:rsid w:val="008A0EC5"/>
    <w:rsid w:val="008A26A3"/>
    <w:rsid w:val="008A6E04"/>
    <w:rsid w:val="008C0296"/>
    <w:rsid w:val="008D4217"/>
    <w:rsid w:val="008D6B0A"/>
    <w:rsid w:val="008F155C"/>
    <w:rsid w:val="008F5F86"/>
    <w:rsid w:val="008F687F"/>
    <w:rsid w:val="00907079"/>
    <w:rsid w:val="00916F07"/>
    <w:rsid w:val="0093542E"/>
    <w:rsid w:val="0093745C"/>
    <w:rsid w:val="009531E5"/>
    <w:rsid w:val="009605BD"/>
    <w:rsid w:val="009710AB"/>
    <w:rsid w:val="00995EC7"/>
    <w:rsid w:val="009C6C89"/>
    <w:rsid w:val="009D4451"/>
    <w:rsid w:val="009E2F1F"/>
    <w:rsid w:val="009E5388"/>
    <w:rsid w:val="009E6778"/>
    <w:rsid w:val="009F4EF8"/>
    <w:rsid w:val="00A05632"/>
    <w:rsid w:val="00A0667F"/>
    <w:rsid w:val="00A27A7B"/>
    <w:rsid w:val="00A33F1D"/>
    <w:rsid w:val="00A53421"/>
    <w:rsid w:val="00A55AD6"/>
    <w:rsid w:val="00A662D9"/>
    <w:rsid w:val="00A7288A"/>
    <w:rsid w:val="00A729EF"/>
    <w:rsid w:val="00A83906"/>
    <w:rsid w:val="00AA0C4F"/>
    <w:rsid w:val="00AB539C"/>
    <w:rsid w:val="00AC2146"/>
    <w:rsid w:val="00AD186C"/>
    <w:rsid w:val="00AD61F1"/>
    <w:rsid w:val="00AF63D7"/>
    <w:rsid w:val="00B010D4"/>
    <w:rsid w:val="00B23EAE"/>
    <w:rsid w:val="00B270A7"/>
    <w:rsid w:val="00B37844"/>
    <w:rsid w:val="00B46B74"/>
    <w:rsid w:val="00B82E15"/>
    <w:rsid w:val="00B83FE8"/>
    <w:rsid w:val="00B919E5"/>
    <w:rsid w:val="00B9353C"/>
    <w:rsid w:val="00B94F88"/>
    <w:rsid w:val="00BC1C12"/>
    <w:rsid w:val="00BD31E2"/>
    <w:rsid w:val="00BE190B"/>
    <w:rsid w:val="00BE7BAF"/>
    <w:rsid w:val="00BF1859"/>
    <w:rsid w:val="00C33CB2"/>
    <w:rsid w:val="00C55DB1"/>
    <w:rsid w:val="00C85865"/>
    <w:rsid w:val="00CB724F"/>
    <w:rsid w:val="00CD173B"/>
    <w:rsid w:val="00CF706C"/>
    <w:rsid w:val="00D02502"/>
    <w:rsid w:val="00D0468F"/>
    <w:rsid w:val="00D07A8F"/>
    <w:rsid w:val="00D107A6"/>
    <w:rsid w:val="00D14F98"/>
    <w:rsid w:val="00D215A0"/>
    <w:rsid w:val="00D3743C"/>
    <w:rsid w:val="00D426D9"/>
    <w:rsid w:val="00D557AD"/>
    <w:rsid w:val="00D55D5F"/>
    <w:rsid w:val="00D67D81"/>
    <w:rsid w:val="00D704F0"/>
    <w:rsid w:val="00D8405E"/>
    <w:rsid w:val="00D85E1E"/>
    <w:rsid w:val="00D92760"/>
    <w:rsid w:val="00DA6834"/>
    <w:rsid w:val="00DB0D03"/>
    <w:rsid w:val="00DB4ED0"/>
    <w:rsid w:val="00DF3A77"/>
    <w:rsid w:val="00E04E40"/>
    <w:rsid w:val="00E078E2"/>
    <w:rsid w:val="00E20AED"/>
    <w:rsid w:val="00E3372C"/>
    <w:rsid w:val="00E3392C"/>
    <w:rsid w:val="00E418F3"/>
    <w:rsid w:val="00E47C1D"/>
    <w:rsid w:val="00E53EC2"/>
    <w:rsid w:val="00E60819"/>
    <w:rsid w:val="00E72A64"/>
    <w:rsid w:val="00E840B2"/>
    <w:rsid w:val="00E873CC"/>
    <w:rsid w:val="00EA52F3"/>
    <w:rsid w:val="00EA690D"/>
    <w:rsid w:val="00EB511A"/>
    <w:rsid w:val="00EE79FD"/>
    <w:rsid w:val="00F2073B"/>
    <w:rsid w:val="00F6379A"/>
    <w:rsid w:val="00F74EF3"/>
    <w:rsid w:val="00F93CE7"/>
    <w:rsid w:val="00FA2DAC"/>
    <w:rsid w:val="00FC50E7"/>
    <w:rsid w:val="00FF3237"/>
    <w:rsid w:val="00FF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9A9B"/>
  <w15:chartTrackingRefBased/>
  <w15:docId w15:val="{93DAA7B3-CF13-4A5D-B505-52BB66B3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47A1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A367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A367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A367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A367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A367E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A83906"/>
    <w:pPr>
      <w:spacing w:after="0" w:line="240" w:lineRule="auto"/>
    </w:pPr>
  </w:style>
  <w:style w:type="character" w:customStyle="1" w:styleId="tyhik">
    <w:name w:val="tyhik"/>
    <w:basedOn w:val="Liguvaikefont"/>
    <w:rsid w:val="00897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77B75-291D-45ED-B480-B8173AD7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936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KeMIT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Hendrik Põldoja</dc:creator>
  <dc:description/>
  <cp:lastModifiedBy>Mari Käbi</cp:lastModifiedBy>
  <cp:revision>4</cp:revision>
  <cp:lastPrinted>2024-07-22T17:50:00Z</cp:lastPrinted>
  <dcterms:created xsi:type="dcterms:W3CDTF">2024-09-05T11:36:00Z</dcterms:created>
  <dcterms:modified xsi:type="dcterms:W3CDTF">2024-09-11T13:38:00Z</dcterms:modified>
</cp:coreProperties>
</file>